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75B5" w14:textId="77777777" w:rsidR="00E74C84" w:rsidRPr="00F53A5E" w:rsidRDefault="00E74C84" w:rsidP="00F53A5E">
      <w:pPr>
        <w:pStyle w:val="Default"/>
        <w:jc w:val="both"/>
        <w:rPr>
          <w:sz w:val="20"/>
          <w:szCs w:val="20"/>
        </w:rPr>
      </w:pPr>
    </w:p>
    <w:p w14:paraId="32C9969E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  <w:r w:rsidRPr="00F53A5E">
        <w:rPr>
          <w:sz w:val="20"/>
          <w:szCs w:val="20"/>
        </w:rPr>
        <w:t xml:space="preserve"> </w:t>
      </w:r>
      <w:r w:rsidRPr="00314C92">
        <w:rPr>
          <w:b/>
          <w:bCs/>
          <w:sz w:val="20"/>
          <w:szCs w:val="20"/>
        </w:rPr>
        <w:t xml:space="preserve">OPIS PRZEDMIOTU ZAMÓWIENIA </w:t>
      </w:r>
    </w:p>
    <w:p w14:paraId="7AA3FA98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  <w:r w:rsidRPr="00314C92">
        <w:rPr>
          <w:b/>
          <w:bCs/>
          <w:sz w:val="20"/>
          <w:szCs w:val="20"/>
        </w:rPr>
        <w:t xml:space="preserve">1. Przedmiot zamówienia </w:t>
      </w:r>
    </w:p>
    <w:p w14:paraId="7FD19931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</w:p>
    <w:p w14:paraId="386B8113" w14:textId="0E6C7605" w:rsidR="00F53A5E" w:rsidRDefault="005C713A" w:rsidP="00F53A5E">
      <w:pPr>
        <w:pStyle w:val="Default"/>
        <w:jc w:val="both"/>
      </w:pPr>
      <w:r w:rsidRPr="005C713A">
        <w:rPr>
          <w:sz w:val="20"/>
          <w:szCs w:val="20"/>
        </w:rPr>
        <w:t xml:space="preserve">Sporządzenie przeglądu ekologicznego dla </w:t>
      </w:r>
      <w:r w:rsidR="00641D0A">
        <w:rPr>
          <w:sz w:val="20"/>
          <w:szCs w:val="20"/>
        </w:rPr>
        <w:t>drogi krajowej nr 48 w zakresie oddziaływania na działkę nr. 828/2 obr. Królowa Wola, 97-215 Inowłódz</w:t>
      </w:r>
      <w:r w:rsidRPr="005C713A">
        <w:rPr>
          <w:sz w:val="20"/>
          <w:szCs w:val="20"/>
        </w:rPr>
        <w:t>, w zakresie oddziaływania na klimat akustyczny</w:t>
      </w:r>
      <w:r w:rsidR="00641D0A">
        <w:rPr>
          <w:sz w:val="20"/>
          <w:szCs w:val="20"/>
        </w:rPr>
        <w:t xml:space="preserve"> i środowisko przyrodnicze</w:t>
      </w:r>
      <w:r w:rsidR="000F0B35">
        <w:rPr>
          <w:sz w:val="20"/>
          <w:szCs w:val="20"/>
        </w:rPr>
        <w:t xml:space="preserve"> w zakresie wypełniającym decyzję </w:t>
      </w:r>
      <w:r w:rsidR="000F0B35">
        <w:rPr>
          <w:sz w:val="20"/>
          <w:szCs w:val="20"/>
        </w:rPr>
        <w:t xml:space="preserve">Starosty Tomaszowskiego </w:t>
      </w:r>
      <w:del w:id="0" w:author="Milczarek Szymon" w:date="2025-07-22T14:53:00Z">
        <w:r w:rsidR="000F0B35" w:rsidRPr="00314C92" w:rsidDel="00641D0A">
          <w:rPr>
            <w:sz w:val="20"/>
            <w:szCs w:val="20"/>
          </w:rPr>
          <w:delText xml:space="preserve"> </w:delText>
        </w:r>
      </w:del>
      <w:r w:rsidR="000F0B35" w:rsidRPr="00314C92">
        <w:rPr>
          <w:sz w:val="20"/>
          <w:szCs w:val="20"/>
        </w:rPr>
        <w:t xml:space="preserve">z dnia </w:t>
      </w:r>
      <w:r w:rsidR="000F0B35">
        <w:rPr>
          <w:sz w:val="20"/>
          <w:szCs w:val="20"/>
        </w:rPr>
        <w:t xml:space="preserve">9 lipca 2025 r. </w:t>
      </w:r>
      <w:r w:rsidR="000F0B35" w:rsidRPr="00314C92">
        <w:rPr>
          <w:sz w:val="20"/>
          <w:szCs w:val="20"/>
        </w:rPr>
        <w:t xml:space="preserve">znak </w:t>
      </w:r>
      <w:r w:rsidR="000F0B35">
        <w:rPr>
          <w:sz w:val="20"/>
          <w:szCs w:val="20"/>
        </w:rPr>
        <w:t>ZRO.604.22.2025</w:t>
      </w:r>
      <w:r w:rsidRPr="005C713A">
        <w:rPr>
          <w:sz w:val="20"/>
          <w:szCs w:val="20"/>
        </w:rPr>
        <w:t>.</w:t>
      </w:r>
      <w:r>
        <w:t xml:space="preserve"> </w:t>
      </w:r>
    </w:p>
    <w:p w14:paraId="24C9572D" w14:textId="77777777" w:rsidR="00754566" w:rsidRPr="00314C92" w:rsidRDefault="00754566" w:rsidP="00F53A5E">
      <w:pPr>
        <w:pStyle w:val="Default"/>
        <w:jc w:val="both"/>
        <w:rPr>
          <w:b/>
          <w:bCs/>
          <w:sz w:val="20"/>
          <w:szCs w:val="20"/>
        </w:rPr>
      </w:pPr>
    </w:p>
    <w:p w14:paraId="0F4389FA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  <w:r w:rsidRPr="00314C92">
        <w:rPr>
          <w:b/>
          <w:bCs/>
          <w:sz w:val="20"/>
          <w:szCs w:val="20"/>
        </w:rPr>
        <w:t xml:space="preserve">2. Podstawa zamówienia </w:t>
      </w:r>
    </w:p>
    <w:p w14:paraId="2D10E7A8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</w:p>
    <w:p w14:paraId="4E715AB3" w14:textId="5B222C4B" w:rsidR="00F53A5E" w:rsidRDefault="00E74C84" w:rsidP="00F53A5E">
      <w:pPr>
        <w:pStyle w:val="Default"/>
        <w:jc w:val="both"/>
        <w:rPr>
          <w:sz w:val="20"/>
          <w:szCs w:val="20"/>
        </w:rPr>
      </w:pPr>
      <w:r w:rsidRPr="00314C92">
        <w:rPr>
          <w:sz w:val="20"/>
          <w:szCs w:val="20"/>
        </w:rPr>
        <w:t xml:space="preserve">Decyzja </w:t>
      </w:r>
      <w:r w:rsidR="00641D0A">
        <w:rPr>
          <w:sz w:val="20"/>
          <w:szCs w:val="20"/>
        </w:rPr>
        <w:t xml:space="preserve">Starosty Tomaszowskiego </w:t>
      </w:r>
      <w:del w:id="1" w:author="Milczarek Szymon" w:date="2025-07-22T14:53:00Z">
        <w:r w:rsidR="00F53A5E" w:rsidRPr="00314C92" w:rsidDel="00641D0A">
          <w:rPr>
            <w:sz w:val="20"/>
            <w:szCs w:val="20"/>
          </w:rPr>
          <w:delText xml:space="preserve"> </w:delText>
        </w:r>
      </w:del>
      <w:r w:rsidR="00F53A5E" w:rsidRPr="00314C92">
        <w:rPr>
          <w:sz w:val="20"/>
          <w:szCs w:val="20"/>
        </w:rPr>
        <w:t xml:space="preserve">z dnia </w:t>
      </w:r>
      <w:r w:rsidR="00641D0A">
        <w:rPr>
          <w:sz w:val="20"/>
          <w:szCs w:val="20"/>
        </w:rPr>
        <w:t xml:space="preserve">9 lipca 2025 r. </w:t>
      </w:r>
      <w:r w:rsidR="00F53A5E" w:rsidRPr="00314C92">
        <w:rPr>
          <w:sz w:val="20"/>
          <w:szCs w:val="20"/>
        </w:rPr>
        <w:t xml:space="preserve">znak </w:t>
      </w:r>
      <w:r w:rsidR="00641D0A">
        <w:rPr>
          <w:sz w:val="20"/>
          <w:szCs w:val="20"/>
        </w:rPr>
        <w:t>ZRO.604.22.2025</w:t>
      </w:r>
      <w:r w:rsidRPr="00314C92">
        <w:rPr>
          <w:sz w:val="20"/>
          <w:szCs w:val="20"/>
        </w:rPr>
        <w:t xml:space="preserve"> zobowiązująca do sporządzenia przeglądu ekologicznego w związku z</w:t>
      </w:r>
      <w:r w:rsidR="00641D0A">
        <w:rPr>
          <w:sz w:val="20"/>
          <w:szCs w:val="20"/>
        </w:rPr>
        <w:t xml:space="preserve">e stwierdzonymi  przekroczeniami dopuszczalnego poziomu hałasu na dz. </w:t>
      </w:r>
      <w:del w:id="2" w:author="Milczarek Szymon" w:date="2025-07-22T14:54:00Z">
        <w:r w:rsidRPr="00314C92" w:rsidDel="00641D0A">
          <w:rPr>
            <w:sz w:val="20"/>
            <w:szCs w:val="20"/>
          </w:rPr>
          <w:delText xml:space="preserve"> </w:delText>
        </w:r>
      </w:del>
      <w:r w:rsidR="00641D0A">
        <w:rPr>
          <w:sz w:val="20"/>
          <w:szCs w:val="20"/>
        </w:rPr>
        <w:t>828/2 obr. Królowa Wola</w:t>
      </w:r>
      <w:r w:rsidR="00641D0A" w:rsidRPr="00314C92">
        <w:rPr>
          <w:sz w:val="20"/>
          <w:szCs w:val="20"/>
        </w:rPr>
        <w:t xml:space="preserve"> </w:t>
      </w:r>
      <w:r w:rsidR="00641D0A">
        <w:rPr>
          <w:sz w:val="20"/>
          <w:szCs w:val="20"/>
        </w:rPr>
        <w:t xml:space="preserve">gmina Inowłódz. </w:t>
      </w:r>
    </w:p>
    <w:p w14:paraId="490A1602" w14:textId="77777777" w:rsidR="00754566" w:rsidRPr="00314C92" w:rsidRDefault="00754566" w:rsidP="00F53A5E">
      <w:pPr>
        <w:pStyle w:val="Default"/>
        <w:jc w:val="both"/>
        <w:rPr>
          <w:b/>
          <w:bCs/>
          <w:sz w:val="20"/>
          <w:szCs w:val="20"/>
        </w:rPr>
      </w:pPr>
    </w:p>
    <w:p w14:paraId="6DB1537A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  <w:r w:rsidRPr="00314C92">
        <w:rPr>
          <w:b/>
          <w:bCs/>
          <w:sz w:val="20"/>
          <w:szCs w:val="20"/>
        </w:rPr>
        <w:t xml:space="preserve">3. Termin wykonania przedmiotu zamówienia </w:t>
      </w:r>
    </w:p>
    <w:p w14:paraId="46DC4FFA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</w:p>
    <w:p w14:paraId="0CF50FF3" w14:textId="59CAABD6" w:rsidR="00E74C84" w:rsidRPr="00314C92" w:rsidRDefault="00E74C84" w:rsidP="00F53A5E">
      <w:pPr>
        <w:pStyle w:val="Default"/>
        <w:jc w:val="both"/>
        <w:rPr>
          <w:b/>
          <w:bCs/>
          <w:sz w:val="20"/>
          <w:szCs w:val="20"/>
        </w:rPr>
      </w:pPr>
      <w:r w:rsidRPr="00314C92">
        <w:rPr>
          <w:sz w:val="20"/>
          <w:szCs w:val="20"/>
        </w:rPr>
        <w:t xml:space="preserve">Wykonawca zobowiązuje się wykonać i dostarczyć Zamawiającemu przegląd ekologiczny do dnia </w:t>
      </w:r>
      <w:r w:rsidR="00031E29">
        <w:rPr>
          <w:b/>
          <w:bCs/>
          <w:sz w:val="20"/>
          <w:szCs w:val="20"/>
        </w:rPr>
        <w:t>15 kwietnia 2025r</w:t>
      </w:r>
      <w:r w:rsidR="00B0606E">
        <w:rPr>
          <w:b/>
          <w:bCs/>
          <w:sz w:val="20"/>
          <w:szCs w:val="20"/>
        </w:rPr>
        <w:t>.</w:t>
      </w:r>
      <w:r w:rsidRPr="00314C92">
        <w:rPr>
          <w:b/>
          <w:bCs/>
          <w:sz w:val="20"/>
          <w:szCs w:val="20"/>
        </w:rPr>
        <w:t xml:space="preserve"> </w:t>
      </w:r>
    </w:p>
    <w:p w14:paraId="3071A6DC" w14:textId="77777777" w:rsidR="00F53A5E" w:rsidRPr="00314C92" w:rsidRDefault="00F53A5E" w:rsidP="00F53A5E">
      <w:pPr>
        <w:pStyle w:val="Default"/>
        <w:jc w:val="both"/>
        <w:rPr>
          <w:sz w:val="20"/>
          <w:szCs w:val="20"/>
        </w:rPr>
      </w:pPr>
    </w:p>
    <w:p w14:paraId="131B07A3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  <w:r w:rsidRPr="00314C92">
        <w:rPr>
          <w:b/>
          <w:bCs/>
          <w:sz w:val="20"/>
          <w:szCs w:val="20"/>
        </w:rPr>
        <w:t xml:space="preserve">4. Cel zamówienia: </w:t>
      </w:r>
    </w:p>
    <w:p w14:paraId="0F00B728" w14:textId="77777777" w:rsidR="00E74C84" w:rsidRPr="00314C92" w:rsidRDefault="00E74C84" w:rsidP="00F53A5E">
      <w:pPr>
        <w:pStyle w:val="Default"/>
        <w:jc w:val="both"/>
        <w:rPr>
          <w:sz w:val="20"/>
          <w:szCs w:val="20"/>
        </w:rPr>
      </w:pPr>
    </w:p>
    <w:p w14:paraId="297F4330" w14:textId="4037F3D7" w:rsidR="00E74C84" w:rsidRPr="00774E99" w:rsidRDefault="00E74C84" w:rsidP="00F53A5E">
      <w:pPr>
        <w:pStyle w:val="Default"/>
        <w:jc w:val="both"/>
        <w:rPr>
          <w:sz w:val="20"/>
          <w:szCs w:val="20"/>
        </w:rPr>
      </w:pPr>
      <w:r w:rsidRPr="00774E99">
        <w:rPr>
          <w:sz w:val="20"/>
          <w:szCs w:val="20"/>
        </w:rPr>
        <w:t>Celem opracowania jest</w:t>
      </w:r>
      <w:r w:rsidR="00774E99">
        <w:rPr>
          <w:sz w:val="20"/>
          <w:szCs w:val="20"/>
        </w:rPr>
        <w:t xml:space="preserve"> wypełnienie zobowiązania ciążącego na GDDKiA Oddział w Łodzi w związku z wydan</w:t>
      </w:r>
      <w:r w:rsidR="00B0606E">
        <w:rPr>
          <w:sz w:val="20"/>
          <w:szCs w:val="20"/>
        </w:rPr>
        <w:t>ą</w:t>
      </w:r>
      <w:r w:rsidR="00774E99">
        <w:rPr>
          <w:sz w:val="20"/>
          <w:szCs w:val="20"/>
        </w:rPr>
        <w:t xml:space="preserve"> przez Starostę Tomaszowskiego decyzją 9 lipca 2025r. znak: ZRO.604.22.2025</w:t>
      </w:r>
      <w:del w:id="3" w:author="Milczarek Szymon" w:date="2025-07-24T08:27:00Z">
        <w:r w:rsidRPr="00774E99" w:rsidDel="00774E99">
          <w:rPr>
            <w:sz w:val="20"/>
            <w:szCs w:val="20"/>
          </w:rPr>
          <w:delText xml:space="preserve"> </w:delText>
        </w:r>
      </w:del>
      <w:r w:rsidRPr="00774E99">
        <w:rPr>
          <w:sz w:val="20"/>
          <w:szCs w:val="20"/>
        </w:rPr>
        <w:t xml:space="preserve">wykonanie przeglądu ekologicznego dla w/w odcinka </w:t>
      </w:r>
      <w:r w:rsidR="00F53A5E" w:rsidRPr="00774E99">
        <w:rPr>
          <w:sz w:val="20"/>
          <w:szCs w:val="20"/>
        </w:rPr>
        <w:t xml:space="preserve">drogi </w:t>
      </w:r>
      <w:r w:rsidR="00774E99" w:rsidRPr="00774E99">
        <w:rPr>
          <w:sz w:val="20"/>
          <w:szCs w:val="20"/>
        </w:rPr>
        <w:t>krajowej nr 48 na odcinku od 13+272 do km 13+568</w:t>
      </w:r>
      <w:r w:rsidRPr="00774E99">
        <w:rPr>
          <w:sz w:val="20"/>
          <w:szCs w:val="20"/>
        </w:rPr>
        <w:t xml:space="preserve"> w celu określenia rzeczywistego oddziaływania akustycznego drogi na </w:t>
      </w:r>
      <w:r w:rsidR="00736DF9" w:rsidRPr="00774E99">
        <w:rPr>
          <w:sz w:val="20"/>
          <w:szCs w:val="20"/>
        </w:rPr>
        <w:t xml:space="preserve">nieruchomość zlokalizowaną </w:t>
      </w:r>
      <w:r w:rsidR="00F53A5E" w:rsidRPr="00774E99">
        <w:rPr>
          <w:sz w:val="20"/>
          <w:szCs w:val="20"/>
        </w:rPr>
        <w:t xml:space="preserve">po stronie </w:t>
      </w:r>
      <w:r w:rsidR="00736DF9" w:rsidRPr="00774E99">
        <w:rPr>
          <w:sz w:val="20"/>
          <w:szCs w:val="20"/>
        </w:rPr>
        <w:t xml:space="preserve">lewej </w:t>
      </w:r>
      <w:r w:rsidR="00F53A5E" w:rsidRPr="00774E99">
        <w:rPr>
          <w:sz w:val="20"/>
          <w:szCs w:val="20"/>
        </w:rPr>
        <w:t xml:space="preserve">w miejscowości </w:t>
      </w:r>
      <w:r w:rsidR="00774E99" w:rsidRPr="00774E99">
        <w:rPr>
          <w:sz w:val="20"/>
          <w:szCs w:val="20"/>
        </w:rPr>
        <w:t>Teofilów</w:t>
      </w:r>
      <w:r w:rsidR="00F53A5E" w:rsidRPr="00774E99">
        <w:rPr>
          <w:sz w:val="20"/>
          <w:szCs w:val="20"/>
        </w:rPr>
        <w:t xml:space="preserve">, </w:t>
      </w:r>
      <w:r w:rsidR="00774E99" w:rsidRPr="00774E99">
        <w:rPr>
          <w:sz w:val="20"/>
          <w:szCs w:val="20"/>
        </w:rPr>
        <w:t>dz. 828/2 obr. Królowa Wola oraz terenów przyległych/</w:t>
      </w:r>
      <w:r w:rsidR="00F53A5E" w:rsidRPr="00774E99">
        <w:rPr>
          <w:sz w:val="20"/>
          <w:szCs w:val="20"/>
        </w:rPr>
        <w:t xml:space="preserve"> </w:t>
      </w:r>
      <w:r w:rsidRPr="00774E99">
        <w:rPr>
          <w:sz w:val="20"/>
          <w:szCs w:val="20"/>
        </w:rPr>
        <w:t xml:space="preserve">W przypadku stwierdzenia przekroczenia dopuszczalnych standardów hałasu </w:t>
      </w:r>
      <w:r w:rsidR="00523A18" w:rsidRPr="00774E99">
        <w:rPr>
          <w:sz w:val="20"/>
          <w:szCs w:val="20"/>
        </w:rPr>
        <w:t xml:space="preserve">w środowisku </w:t>
      </w:r>
      <w:r w:rsidRPr="00774E99">
        <w:rPr>
          <w:sz w:val="20"/>
          <w:szCs w:val="20"/>
        </w:rPr>
        <w:t xml:space="preserve">należy określić działania zapobiegawcze ograniczające niekorzystny wpływ na środowisko. </w:t>
      </w:r>
    </w:p>
    <w:p w14:paraId="1241511F" w14:textId="77777777" w:rsidR="00F53A5E" w:rsidRPr="00774E99" w:rsidRDefault="00F53A5E" w:rsidP="00F53A5E">
      <w:pPr>
        <w:pStyle w:val="Default"/>
        <w:jc w:val="both"/>
        <w:rPr>
          <w:b/>
          <w:bCs/>
          <w:sz w:val="20"/>
          <w:szCs w:val="20"/>
        </w:rPr>
      </w:pPr>
    </w:p>
    <w:p w14:paraId="6ED1CD14" w14:textId="4F7C8D0D" w:rsidR="00E74C84" w:rsidRPr="00774E99" w:rsidRDefault="00E74C84" w:rsidP="00F53A5E">
      <w:pPr>
        <w:pStyle w:val="Default"/>
        <w:jc w:val="both"/>
        <w:rPr>
          <w:sz w:val="20"/>
          <w:szCs w:val="20"/>
        </w:rPr>
      </w:pPr>
      <w:r w:rsidRPr="006C2969">
        <w:rPr>
          <w:b/>
          <w:bCs/>
          <w:sz w:val="20"/>
          <w:szCs w:val="20"/>
        </w:rPr>
        <w:t>Przegląd ekologiczny powinien odnosić się jedynie do stanu istniejącego i</w:t>
      </w:r>
      <w:r w:rsidR="00754566">
        <w:rPr>
          <w:b/>
          <w:bCs/>
          <w:sz w:val="20"/>
          <w:szCs w:val="20"/>
        </w:rPr>
        <w:t> </w:t>
      </w:r>
      <w:r w:rsidRPr="006C2969">
        <w:rPr>
          <w:b/>
          <w:bCs/>
          <w:sz w:val="20"/>
          <w:szCs w:val="20"/>
        </w:rPr>
        <w:t>stanowić ocenę tego stanu bez wykonywania prognoz oddziaływania na</w:t>
      </w:r>
      <w:r w:rsidR="00754566">
        <w:rPr>
          <w:b/>
          <w:bCs/>
          <w:sz w:val="20"/>
          <w:szCs w:val="20"/>
        </w:rPr>
        <w:t> </w:t>
      </w:r>
      <w:r w:rsidRPr="006C2969">
        <w:rPr>
          <w:b/>
          <w:bCs/>
          <w:sz w:val="20"/>
          <w:szCs w:val="20"/>
        </w:rPr>
        <w:t xml:space="preserve">zakładany okres perspektywiczny. </w:t>
      </w:r>
    </w:p>
    <w:p w14:paraId="01B568AA" w14:textId="1611A001" w:rsidR="00E74C84" w:rsidRPr="00774E99" w:rsidRDefault="00E74C84" w:rsidP="00F53A5E">
      <w:pPr>
        <w:pStyle w:val="Default"/>
        <w:jc w:val="both"/>
        <w:rPr>
          <w:sz w:val="20"/>
          <w:szCs w:val="20"/>
        </w:rPr>
      </w:pPr>
      <w:r w:rsidRPr="00774E99">
        <w:rPr>
          <w:sz w:val="20"/>
          <w:szCs w:val="20"/>
        </w:rPr>
        <w:t>Mając na uwadze powyższe</w:t>
      </w:r>
      <w:r w:rsidR="00F02037" w:rsidRPr="00774E99">
        <w:rPr>
          <w:sz w:val="20"/>
          <w:szCs w:val="20"/>
        </w:rPr>
        <w:t>,</w:t>
      </w:r>
      <w:r w:rsidRPr="00774E99">
        <w:rPr>
          <w:sz w:val="20"/>
          <w:szCs w:val="20"/>
        </w:rPr>
        <w:t xml:space="preserve"> celem tego opracowania jest analiza oddziaływania drogi na środowisko w zakresie hałasu (tereny faktycznie zagospodarowane w sposób uzasadniający ochronę, określone w art. 113 ustawy </w:t>
      </w:r>
      <w:r w:rsidR="00D22A86" w:rsidRPr="00774E99">
        <w:rPr>
          <w:sz w:val="20"/>
          <w:szCs w:val="20"/>
        </w:rPr>
        <w:t xml:space="preserve">Prawo </w:t>
      </w:r>
      <w:r w:rsidRPr="00774E99">
        <w:rPr>
          <w:sz w:val="20"/>
          <w:szCs w:val="20"/>
        </w:rPr>
        <w:t xml:space="preserve">ochrony środowiska). </w:t>
      </w:r>
    </w:p>
    <w:p w14:paraId="277CE08E" w14:textId="77777777" w:rsidR="00F53A5E" w:rsidRPr="008D2525" w:rsidRDefault="00F53A5E" w:rsidP="00F53A5E">
      <w:pPr>
        <w:pStyle w:val="Default"/>
        <w:spacing w:after="54"/>
        <w:jc w:val="both"/>
        <w:rPr>
          <w:b/>
          <w:bCs/>
          <w:sz w:val="20"/>
          <w:szCs w:val="20"/>
        </w:rPr>
      </w:pPr>
    </w:p>
    <w:p w14:paraId="7CBF7429" w14:textId="77777777" w:rsidR="00E74C84" w:rsidRPr="0025604F" w:rsidRDefault="00E74C84" w:rsidP="00F53A5E">
      <w:pPr>
        <w:pStyle w:val="Default"/>
        <w:spacing w:after="54"/>
        <w:jc w:val="both"/>
        <w:rPr>
          <w:sz w:val="20"/>
          <w:szCs w:val="20"/>
        </w:rPr>
      </w:pPr>
      <w:r w:rsidRPr="0025604F">
        <w:rPr>
          <w:b/>
          <w:bCs/>
          <w:sz w:val="20"/>
          <w:szCs w:val="20"/>
        </w:rPr>
        <w:t xml:space="preserve">5. Wymagania dotyczące wykonania opracowania </w:t>
      </w:r>
    </w:p>
    <w:p w14:paraId="57D85229" w14:textId="77777777" w:rsidR="00F53A5E" w:rsidRPr="0025604F" w:rsidRDefault="00F53A5E" w:rsidP="00F53A5E">
      <w:pPr>
        <w:pStyle w:val="Default"/>
        <w:jc w:val="both"/>
        <w:rPr>
          <w:b/>
          <w:bCs/>
          <w:sz w:val="20"/>
          <w:szCs w:val="20"/>
        </w:rPr>
      </w:pPr>
    </w:p>
    <w:p w14:paraId="20D4E61C" w14:textId="77777777" w:rsidR="00E74C84" w:rsidRPr="0025604F" w:rsidRDefault="00E74C84" w:rsidP="00F53A5E">
      <w:pPr>
        <w:pStyle w:val="Default"/>
        <w:jc w:val="both"/>
        <w:rPr>
          <w:sz w:val="20"/>
          <w:szCs w:val="20"/>
        </w:rPr>
      </w:pPr>
      <w:r w:rsidRPr="0025604F">
        <w:rPr>
          <w:b/>
          <w:bCs/>
          <w:sz w:val="20"/>
          <w:szCs w:val="20"/>
        </w:rPr>
        <w:t xml:space="preserve">a) Odpowiedzialność Wykonawcy </w:t>
      </w:r>
    </w:p>
    <w:p w14:paraId="228C7346" w14:textId="77777777" w:rsidR="00E74C84" w:rsidRPr="0025604F" w:rsidRDefault="00E74C84" w:rsidP="00F53A5E">
      <w:pPr>
        <w:pStyle w:val="Default"/>
        <w:jc w:val="both"/>
        <w:rPr>
          <w:sz w:val="20"/>
          <w:szCs w:val="20"/>
        </w:rPr>
      </w:pPr>
    </w:p>
    <w:p w14:paraId="012F19A1" w14:textId="31E8D7C3" w:rsidR="00E74C84" w:rsidRPr="0025604F" w:rsidRDefault="00E74C84" w:rsidP="001212D4">
      <w:pPr>
        <w:pStyle w:val="Default"/>
        <w:widowControl w:val="0"/>
        <w:jc w:val="both"/>
        <w:rPr>
          <w:sz w:val="20"/>
          <w:szCs w:val="20"/>
        </w:rPr>
      </w:pPr>
      <w:r w:rsidRPr="0025604F">
        <w:rPr>
          <w:sz w:val="20"/>
          <w:szCs w:val="20"/>
        </w:rPr>
        <w:t xml:space="preserve">Wykonawca jest odpowiedzialny za wykonanie opracowania zgodnego z aktualnymi przepisami prawa i wytycznymi obowiązującymi w zakresie zagadnień związanych z przedmiotem zamówienia. </w:t>
      </w:r>
      <w:r w:rsidR="00754566">
        <w:rPr>
          <w:sz w:val="20"/>
          <w:szCs w:val="20"/>
        </w:rPr>
        <w:t xml:space="preserve">Winno ono wypełniać wymogi decyzji wydanej przez Starostę Tomaszowskiego w dniu 9 lipca 2025r. znak: ZRO.604.22.2025. </w:t>
      </w:r>
      <w:r w:rsidRPr="0025604F">
        <w:rPr>
          <w:sz w:val="20"/>
          <w:szCs w:val="20"/>
        </w:rPr>
        <w:t xml:space="preserve">W przypadku propozycji nowych rozwiązań służących ochronie środowiska, należy brać pod uwagę również aspekty ekonomiczne oraz przedstawić proponowane rozwiązania w wariantach technicznych/technologicznych z podaniem kosztów ich realizacji. W czasie wykonywania przedmiotu zamówienia Wykonawca zobowiązany jest do niezakłócania ruchu publicznego na drodze, do przestrzegania przepisów ustawy z dnia 20 czerwca 1997 roku o ruchu drogowym ( Dz.U. 2020, poz. 110) oraz przepisów BHP. Wykonawca jest zobowiązany do zabezpieczenia terenu pomiarów/badań w czasie ich trwania. Koszty tych działań nie podlegają odrębnej zapłacie. Wykonawca zobowiązany jest do zawarcia na koszt własny odpowiednich umów ubezpieczenia z tytułu szkód, które mogą zaistnieć w związku z określonymi zdarzeniami losowymi oraz od odpowiedzialności cywilnej na czas realizacji </w:t>
      </w:r>
      <w:r w:rsidRPr="0025604F">
        <w:rPr>
          <w:sz w:val="20"/>
          <w:szCs w:val="20"/>
        </w:rPr>
        <w:lastRenderedPageBreak/>
        <w:t>przedmiotu umowy. Przed przystąpieniem do wykonania przedmiotu zamówienia Wykonawca uzyska zgodę właścicieli na wejście w teren</w:t>
      </w:r>
      <w:r w:rsidR="00754566">
        <w:rPr>
          <w:sz w:val="20"/>
          <w:szCs w:val="20"/>
        </w:rPr>
        <w:t xml:space="preserve"> oraz (jeśli wymagane) zgody organu ochrony środowiska na odstępstwa od zakazów wobec gatunków chronionych</w:t>
      </w:r>
      <w:r w:rsidRPr="0025604F">
        <w:rPr>
          <w:sz w:val="20"/>
          <w:szCs w:val="20"/>
        </w:rPr>
        <w:t xml:space="preserve">. </w:t>
      </w:r>
    </w:p>
    <w:p w14:paraId="06F6D6C3" w14:textId="6D831AE9" w:rsidR="00F53A5E" w:rsidRPr="0025604F" w:rsidRDefault="00F53A5E" w:rsidP="001212D4">
      <w:pPr>
        <w:pStyle w:val="Default"/>
        <w:widowControl w:val="0"/>
        <w:jc w:val="both"/>
        <w:rPr>
          <w:sz w:val="20"/>
          <w:szCs w:val="20"/>
          <w:highlight w:val="yellow"/>
        </w:rPr>
      </w:pPr>
    </w:p>
    <w:p w14:paraId="14F1ACC6" w14:textId="0F909976" w:rsidR="00DF45EA" w:rsidRPr="0025604F" w:rsidRDefault="00E74C84" w:rsidP="00F53A5E">
      <w:pPr>
        <w:pStyle w:val="Default"/>
        <w:jc w:val="both"/>
        <w:rPr>
          <w:b/>
          <w:bCs/>
          <w:sz w:val="20"/>
          <w:szCs w:val="20"/>
        </w:rPr>
      </w:pPr>
      <w:r w:rsidRPr="0025604F">
        <w:rPr>
          <w:b/>
          <w:bCs/>
          <w:sz w:val="20"/>
          <w:szCs w:val="20"/>
        </w:rPr>
        <w:t xml:space="preserve">b) Zakres przeglądu ekologicznego </w:t>
      </w:r>
      <w:r w:rsidR="00DF45EA" w:rsidRPr="0025604F">
        <w:rPr>
          <w:b/>
          <w:bCs/>
          <w:sz w:val="20"/>
          <w:szCs w:val="20"/>
        </w:rPr>
        <w:t xml:space="preserve">zgodny z decyzją </w:t>
      </w:r>
      <w:r w:rsidR="0025604F" w:rsidRPr="0025604F">
        <w:rPr>
          <w:b/>
          <w:bCs/>
          <w:sz w:val="20"/>
          <w:szCs w:val="20"/>
        </w:rPr>
        <w:t>Starosty Tomaszewskiego z </w:t>
      </w:r>
      <w:r w:rsidR="00DF45EA" w:rsidRPr="0025604F">
        <w:rPr>
          <w:b/>
          <w:bCs/>
          <w:sz w:val="20"/>
          <w:szCs w:val="20"/>
        </w:rPr>
        <w:t xml:space="preserve">dnia 9 </w:t>
      </w:r>
      <w:r w:rsidR="0025604F" w:rsidRPr="0025604F">
        <w:rPr>
          <w:b/>
          <w:bCs/>
          <w:sz w:val="20"/>
          <w:szCs w:val="20"/>
        </w:rPr>
        <w:t xml:space="preserve">lipca 2025 r. </w:t>
      </w:r>
      <w:r w:rsidR="00DF45EA" w:rsidRPr="0025604F">
        <w:rPr>
          <w:b/>
          <w:bCs/>
          <w:sz w:val="20"/>
          <w:szCs w:val="20"/>
        </w:rPr>
        <w:t>jak również:</w:t>
      </w:r>
    </w:p>
    <w:p w14:paraId="0E2259E2" w14:textId="77777777" w:rsidR="001B3070" w:rsidRPr="0025604F" w:rsidRDefault="001B3070" w:rsidP="00F53A5E">
      <w:pPr>
        <w:pStyle w:val="Default"/>
        <w:jc w:val="both"/>
        <w:rPr>
          <w:sz w:val="20"/>
          <w:szCs w:val="20"/>
        </w:rPr>
      </w:pPr>
      <w:r w:rsidRPr="0025604F">
        <w:rPr>
          <w:sz w:val="20"/>
          <w:szCs w:val="20"/>
        </w:rPr>
        <w:t>1. Opis obejmujący:</w:t>
      </w:r>
    </w:p>
    <w:p w14:paraId="56DEDB43" w14:textId="77777777" w:rsidR="001B3070" w:rsidRPr="0025604F" w:rsidRDefault="00E74C84" w:rsidP="00D02A18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rodzaj, wielkość i usytuowanie instalacji (</w:t>
      </w:r>
      <w:r w:rsidR="001B3070" w:rsidRPr="0025604F">
        <w:rPr>
          <w:i/>
          <w:iCs/>
          <w:sz w:val="20"/>
          <w:szCs w:val="20"/>
        </w:rPr>
        <w:t>drogi</w:t>
      </w:r>
      <w:r w:rsidRPr="0025604F">
        <w:rPr>
          <w:i/>
          <w:iCs/>
          <w:sz w:val="20"/>
          <w:szCs w:val="20"/>
        </w:rPr>
        <w:t xml:space="preserve">) </w:t>
      </w:r>
      <w:r w:rsidRPr="0025604F">
        <w:rPr>
          <w:sz w:val="20"/>
          <w:szCs w:val="20"/>
        </w:rPr>
        <w:t>wraz z inform</w:t>
      </w:r>
      <w:r w:rsidR="001B3070" w:rsidRPr="0025604F">
        <w:rPr>
          <w:sz w:val="20"/>
          <w:szCs w:val="20"/>
        </w:rPr>
        <w:t xml:space="preserve">acją o jej stanie technicznym, </w:t>
      </w:r>
    </w:p>
    <w:p w14:paraId="3E8E80F7" w14:textId="77777777" w:rsidR="00E74C84" w:rsidRPr="0025604F" w:rsidRDefault="00E74C84" w:rsidP="00D02A18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 xml:space="preserve">powierzchnię zajmowanego terenu lub obiektu budowlanego, </w:t>
      </w:r>
    </w:p>
    <w:p w14:paraId="7BF66595" w14:textId="77777777" w:rsidR="001B3070" w:rsidRPr="0025604F" w:rsidRDefault="001B3070" w:rsidP="00D02A18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rodzaj technologii</w:t>
      </w:r>
    </w:p>
    <w:p w14:paraId="36A40DE0" w14:textId="77777777" w:rsidR="00E74C84" w:rsidRPr="0025604F" w:rsidRDefault="00E74C84" w:rsidP="00D02A18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 xml:space="preserve">istniejące w sąsiedztwie lub bezpośrednim zasięgu oddziaływania instalacji obiekty mieszkalne i użyteczności publicznej; </w:t>
      </w:r>
    </w:p>
    <w:p w14:paraId="4EB510E2" w14:textId="77777777" w:rsidR="001B3070" w:rsidRPr="0025604F" w:rsidRDefault="001B3070" w:rsidP="00D02A18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istniejące w sąsiedztwie lub bezpośrednim zasięgu oddziaływania instalacji zabytki chronione na podstawie przepisów o ochronie zabytków i opiece nad zabytkami</w:t>
      </w:r>
    </w:p>
    <w:p w14:paraId="13558505" w14:textId="77777777" w:rsidR="001B3070" w:rsidRPr="0025604F" w:rsidRDefault="001B3070" w:rsidP="00D02A18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istniejące w sąsiedztwie lub bezpośrednim zasięgu oddziaływania instalacji obiekty i obszary poddane ochronie na podstawie przepisów ustawy o ochronie przyrody, ustawy o lasach, ustawy – Prawo wodne oraz przepisów ustawy o uzdrowiskach i lecznictwie uzdrowiskowym,</w:t>
      </w:r>
    </w:p>
    <w:p w14:paraId="52DCDF44" w14:textId="13E1A89F" w:rsidR="001B3070" w:rsidRPr="0025604F" w:rsidRDefault="001B3070" w:rsidP="00F53A5E">
      <w:pPr>
        <w:pStyle w:val="Default"/>
        <w:jc w:val="both"/>
        <w:rPr>
          <w:sz w:val="20"/>
          <w:szCs w:val="20"/>
        </w:rPr>
      </w:pPr>
      <w:r w:rsidRPr="0025604F">
        <w:rPr>
          <w:sz w:val="20"/>
          <w:szCs w:val="20"/>
        </w:rPr>
        <w:t xml:space="preserve">2. </w:t>
      </w:r>
      <w:r w:rsidR="00CE655F" w:rsidRPr="0025604F">
        <w:rPr>
          <w:sz w:val="20"/>
          <w:szCs w:val="20"/>
        </w:rPr>
        <w:t>O</w:t>
      </w:r>
      <w:r w:rsidR="00E74C84" w:rsidRPr="0025604F">
        <w:rPr>
          <w:sz w:val="20"/>
          <w:szCs w:val="20"/>
        </w:rPr>
        <w:t>kreślenie oddziaływania drogi</w:t>
      </w:r>
      <w:r w:rsidRPr="0025604F">
        <w:rPr>
          <w:sz w:val="20"/>
          <w:szCs w:val="20"/>
        </w:rPr>
        <w:t xml:space="preserve"> na klimat akustyczny</w:t>
      </w:r>
      <w:r w:rsidR="00754566">
        <w:rPr>
          <w:sz w:val="20"/>
          <w:szCs w:val="20"/>
        </w:rPr>
        <w:t xml:space="preserve"> i środowisko przyrodnicze</w:t>
      </w:r>
      <w:r w:rsidRPr="0025604F">
        <w:rPr>
          <w:sz w:val="20"/>
          <w:szCs w:val="20"/>
        </w:rPr>
        <w:t>, w tym:</w:t>
      </w:r>
    </w:p>
    <w:p w14:paraId="7E6E145B" w14:textId="77777777" w:rsidR="00E74C84" w:rsidRPr="0025604F" w:rsidRDefault="001B3070" w:rsidP="00D02A18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identyfikację źródeł oddziaływania na klimat akustyczny,</w:t>
      </w:r>
    </w:p>
    <w:p w14:paraId="600FF366" w14:textId="77777777" w:rsidR="001B3070" w:rsidRPr="0025604F" w:rsidRDefault="001B3070" w:rsidP="00D02A18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przedstawienie kryteriów oceny wynikających z obowiązujących przepisów prawa, w tym wynikających z przeznaczenia terenów określonych w miejscowym planie zagospodarowania przestrzennego, a w przypadku braku miejscowego planu zagospodarowania przestrzennego na podstawie faktycznego zagospodarowania i wykorzystywania terenów, zgodnie z art. 115 ustawy z dnia 27 kwietnia 2001r. Prawo ochrony środowiska,</w:t>
      </w:r>
    </w:p>
    <w:p w14:paraId="5EF97222" w14:textId="77777777" w:rsidR="001B3070" w:rsidRPr="0025604F" w:rsidRDefault="001B3070" w:rsidP="00D02A18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 xml:space="preserve">przedłożenie aktualnych </w:t>
      </w:r>
      <w:r w:rsidR="00D35725" w:rsidRPr="0025604F">
        <w:rPr>
          <w:sz w:val="20"/>
          <w:szCs w:val="20"/>
        </w:rPr>
        <w:t xml:space="preserve">wyników </w:t>
      </w:r>
      <w:r w:rsidRPr="0025604F">
        <w:rPr>
          <w:sz w:val="20"/>
          <w:szCs w:val="20"/>
        </w:rPr>
        <w:t xml:space="preserve">pomiarów hałasu </w:t>
      </w:r>
      <w:r w:rsidR="00D35725" w:rsidRPr="0025604F">
        <w:rPr>
          <w:sz w:val="20"/>
          <w:szCs w:val="20"/>
        </w:rPr>
        <w:t>oraz analizy symulacyjnej uciążliwości hałasowej drogi, przy czym lokalizacja punktów pomiarowych powinna uwzględniać tereny podlegające ochronie akustycznej,</w:t>
      </w:r>
    </w:p>
    <w:p w14:paraId="229C79A4" w14:textId="77777777" w:rsidR="00624733" w:rsidRPr="0025604F" w:rsidRDefault="00624733" w:rsidP="00D02A18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opis i uzasadnienie zastosowanych metod oceny,</w:t>
      </w:r>
    </w:p>
    <w:p w14:paraId="67F342A5" w14:textId="77777777" w:rsidR="00624733" w:rsidRPr="0025604F" w:rsidRDefault="00624733" w:rsidP="00D02A18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przedstawienie danych wejściowych wraz z wynikami obliczeń pozwalających na weryfikację poprawności wykonanej oceny,</w:t>
      </w:r>
    </w:p>
    <w:p w14:paraId="7A50AB60" w14:textId="530E9515" w:rsidR="00624733" w:rsidRDefault="00624733" w:rsidP="00D02A18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 w:rsidRPr="0025604F">
        <w:rPr>
          <w:sz w:val="20"/>
          <w:szCs w:val="20"/>
        </w:rPr>
        <w:t>graficzne przedstawienie wyników oceny w postaci zasięgów dopuszczalnego poziomu hałasu wyrażonego wskaźnikami hałasu mającymi zastosowanie do ustalenia i kontroli warunków korzystania ze środowiska w odniesieniu do jednej doby: L</w:t>
      </w:r>
      <w:r w:rsidRPr="0025604F">
        <w:rPr>
          <w:sz w:val="20"/>
          <w:szCs w:val="20"/>
          <w:vertAlign w:val="subscript"/>
        </w:rPr>
        <w:t>aeqD</w:t>
      </w:r>
      <w:r w:rsidRPr="0025604F">
        <w:rPr>
          <w:sz w:val="20"/>
          <w:szCs w:val="20"/>
        </w:rPr>
        <w:t xml:space="preserve"> -  </w:t>
      </w:r>
      <w:r w:rsidR="007D4B18" w:rsidRPr="0025604F">
        <w:rPr>
          <w:sz w:val="20"/>
          <w:szCs w:val="20"/>
        </w:rPr>
        <w:t>równoważnym poziomem dźwięku A dla pory dnia dla wartości 61</w:t>
      </w:r>
      <w:r w:rsidR="00F7741C">
        <w:rPr>
          <w:sz w:val="20"/>
          <w:szCs w:val="20"/>
        </w:rPr>
        <w:t xml:space="preserve"> i </w:t>
      </w:r>
      <w:r w:rsidR="007D4B18" w:rsidRPr="0025604F">
        <w:rPr>
          <w:sz w:val="20"/>
          <w:szCs w:val="20"/>
        </w:rPr>
        <w:t xml:space="preserve"> 65 dB oraz L</w:t>
      </w:r>
      <w:r w:rsidR="007D4B18" w:rsidRPr="0025604F">
        <w:rPr>
          <w:sz w:val="20"/>
          <w:szCs w:val="20"/>
          <w:vertAlign w:val="subscript"/>
        </w:rPr>
        <w:t>aeqN</w:t>
      </w:r>
      <w:r w:rsidR="007D4B18" w:rsidRPr="0025604F">
        <w:rPr>
          <w:sz w:val="20"/>
          <w:szCs w:val="20"/>
        </w:rPr>
        <w:t xml:space="preserve"> – równoważnym poziomem dźwięku A dla pory nocy dla wartości  56</w:t>
      </w:r>
      <w:r w:rsidR="00F7741C">
        <w:rPr>
          <w:sz w:val="20"/>
          <w:szCs w:val="20"/>
        </w:rPr>
        <w:t xml:space="preserve"> </w:t>
      </w:r>
      <w:r w:rsidR="007D4B18" w:rsidRPr="0025604F">
        <w:rPr>
          <w:sz w:val="20"/>
          <w:szCs w:val="20"/>
        </w:rPr>
        <w:t>dB,</w:t>
      </w:r>
    </w:p>
    <w:p w14:paraId="717A1EBE" w14:textId="6B848FAE" w:rsidR="00754566" w:rsidRPr="0025604F" w:rsidRDefault="00754566" w:rsidP="00D02A18">
      <w:pPr>
        <w:pStyle w:val="Defaul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opis komponentów przyrodniczych w otoczeniu drogi wraz z oceną wpływu drogi na środowisko przyrodnicze.</w:t>
      </w:r>
    </w:p>
    <w:p w14:paraId="2E9DE9CB" w14:textId="77777777" w:rsidR="007D4B18" w:rsidRPr="00F7741C" w:rsidRDefault="007D4B18" w:rsidP="007D4B18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3. </w:t>
      </w:r>
      <w:r w:rsidR="00CE655F" w:rsidRPr="00F7741C">
        <w:rPr>
          <w:sz w:val="20"/>
          <w:szCs w:val="20"/>
        </w:rPr>
        <w:t>O</w:t>
      </w:r>
      <w:r w:rsidRPr="00F7741C">
        <w:rPr>
          <w:sz w:val="20"/>
          <w:szCs w:val="20"/>
        </w:rPr>
        <w:t>pis działań mających na celu zapobieganie i ograniczanie oddziaływania na środowisko w zakresie rozprzestrzeniania się hałasu, w przypadku niewyczerpania wszystkich możliwych do zastosowania dostępnych rozwiązań technicznych, technologicznych i organizacyjnych mających na celu dotrzymanie standardów jakości środowiska w zakresie oddziaływania na klimat akustyczny należy przedstawić szczegółowy harmonogram zawierający opis planowanych działań ze wskazaniem terminu ich realizacji,</w:t>
      </w:r>
    </w:p>
    <w:p w14:paraId="7B1EE077" w14:textId="77777777" w:rsidR="007D4B18" w:rsidRPr="00F7741C" w:rsidRDefault="007D4B18" w:rsidP="007D4B18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4. </w:t>
      </w:r>
      <w:r w:rsidR="00CE655F" w:rsidRPr="00F7741C">
        <w:rPr>
          <w:sz w:val="20"/>
          <w:szCs w:val="20"/>
        </w:rPr>
        <w:t>P</w:t>
      </w:r>
      <w:r w:rsidRPr="00F7741C">
        <w:rPr>
          <w:sz w:val="20"/>
          <w:szCs w:val="20"/>
        </w:rPr>
        <w:t>orównanie wykorzystywanej technologii z technologią spełniającą wymagania, o których mowa w art. 143 ustawy z dnia 27 kwietnia 2001r. Prawo ochrony środowiska,</w:t>
      </w:r>
    </w:p>
    <w:p w14:paraId="6A963F9F" w14:textId="77777777" w:rsidR="007D4B18" w:rsidRPr="00F7741C" w:rsidRDefault="007D4B18" w:rsidP="007D4B18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5. </w:t>
      </w:r>
      <w:r w:rsidR="00CE655F" w:rsidRPr="00F7741C">
        <w:rPr>
          <w:sz w:val="20"/>
          <w:szCs w:val="20"/>
        </w:rPr>
        <w:t>W</w:t>
      </w:r>
      <w:r w:rsidRPr="00F7741C">
        <w:rPr>
          <w:sz w:val="20"/>
          <w:szCs w:val="20"/>
        </w:rPr>
        <w:t>skazanie czy dla instalacji konieczne jest ustanowienie obszaru ograniczonego użytkowania, w przypadku wskazania takiej konieczności określenie granic takiego obszaru, ograniczeń w za</w:t>
      </w:r>
      <w:r w:rsidR="00CE655F" w:rsidRPr="00F7741C">
        <w:rPr>
          <w:sz w:val="20"/>
          <w:szCs w:val="20"/>
        </w:rPr>
        <w:t xml:space="preserve">kresie przeznaczenie terenu, wymagań technicznych dotyczących obiektów budowlanych i sposobów korzystania z nich, </w:t>
      </w:r>
    </w:p>
    <w:p w14:paraId="2113A37C" w14:textId="77777777" w:rsidR="00CE655F" w:rsidRPr="00F7741C" w:rsidRDefault="00CE655F" w:rsidP="007D4B18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t>6. Jeżeli dla instalacji konieczne jest ustanowienie obszaru ograniczonego użytkowania, do przeglądu ekologicznego należy załączyć poświadczoną przez właściwy organ kopię mapy ewidencyjnej z zaznaczonym przebiegiem granic obszaru, na którym konieczne jest utworzenie obszaru ograniczonego użytkowania,</w:t>
      </w:r>
    </w:p>
    <w:p w14:paraId="09739508" w14:textId="77777777" w:rsidR="00CE655F" w:rsidRPr="00F7741C" w:rsidRDefault="00CE655F" w:rsidP="007D4B18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lastRenderedPageBreak/>
        <w:t>7. Zwięzłe streszczenie w języku niespecjalistycznym informacji zawartych w przeglądzie,</w:t>
      </w:r>
    </w:p>
    <w:p w14:paraId="3229043C" w14:textId="77777777" w:rsidR="00E74C84" w:rsidRPr="00F7741C" w:rsidRDefault="00CE655F" w:rsidP="00F53A5E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t>8. Nazwisko osoby lub osób sporządzających przegląd.</w:t>
      </w:r>
    </w:p>
    <w:p w14:paraId="6A9451B4" w14:textId="77777777" w:rsidR="00B10C36" w:rsidRPr="00F7741C" w:rsidRDefault="00B10C36" w:rsidP="00F53A5E">
      <w:pPr>
        <w:pStyle w:val="Default"/>
        <w:jc w:val="both"/>
        <w:rPr>
          <w:sz w:val="20"/>
          <w:szCs w:val="20"/>
        </w:rPr>
      </w:pPr>
    </w:p>
    <w:p w14:paraId="570F5369" w14:textId="77777777" w:rsidR="00E74C84" w:rsidRPr="00F7741C" w:rsidRDefault="00E74C84" w:rsidP="00F53A5E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t>Ponadto wymaga się</w:t>
      </w:r>
      <w:r w:rsidR="00A156FE" w:rsidRPr="00F7741C">
        <w:rPr>
          <w:sz w:val="20"/>
          <w:szCs w:val="20"/>
        </w:rPr>
        <w:t>,</w:t>
      </w:r>
      <w:r w:rsidRPr="00F7741C">
        <w:rPr>
          <w:sz w:val="20"/>
          <w:szCs w:val="20"/>
        </w:rPr>
        <w:t xml:space="preserve"> aby przegląd zawierał również: </w:t>
      </w:r>
    </w:p>
    <w:p w14:paraId="01FFC801" w14:textId="77777777" w:rsidR="00B10C36" w:rsidRPr="00F7741C" w:rsidRDefault="00E74C84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dane i wyniki gromadzone w ramach sporządzenia przeglądu ekologicznego. Dane będą przedstawione w protokołach pomiarowych oraz sprawozdaniach opracowanych zgodnie z Rozporządzeniem Ministra Środowiska z dnia 16 czerwca 2011 r. w sprawie wymagań w zakresie prowadzenia pomiarów poziomów substancji lub energii w środowisku przez zarządzającego drogą, linią kolejową, linią tramwajową, lotniskiem, portem (Dz. U. Nr 140, poz. 824) i dołączone do opracowania, </w:t>
      </w:r>
    </w:p>
    <w:p w14:paraId="4CA86E35" w14:textId="77777777" w:rsidR="00E66B44" w:rsidRPr="00F7741C" w:rsidRDefault="00E74C84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zestawienie lokalizacji punktów pomiarowych oraz punktów, w których umieszczono punkty receptorowe z uwzględnieniem współrzędnych geograficznych punktu oraz lokalizacji względem kilometraża i strony drogi, </w:t>
      </w:r>
    </w:p>
    <w:p w14:paraId="7498C8A9" w14:textId="77777777" w:rsidR="00E66B44" w:rsidRPr="00F7741C" w:rsidRDefault="00E74C84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dokumentację fotograficzną miejsc wykonywania pomiarów (uwidaczniającą stanowisko pomiaru oraz usytuowanie miernika w stosunku do zabudowy oraz drogi), a także – w miejscach stwierdzonych możliwych przekroczeń dopuszczalnych poziomów hałasu – dokumentację fotograficzną z miejsc, w których umieszczono punkty receptorowe, </w:t>
      </w:r>
    </w:p>
    <w:p w14:paraId="2456F155" w14:textId="69C4F9A1" w:rsidR="00E66B44" w:rsidRPr="00F7741C" w:rsidRDefault="00E74C84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zestawienie wyników pomiarów akustycznych oraz wyników w punktach receptorowych (określonych metodą obliczeniową) – zarówno przed, jak i po zastosowaniu ewentualnych dodatkowych zabezpieczeń - i porównanie ich w stosunku do poziomów dopuszczalnych, </w:t>
      </w:r>
    </w:p>
    <w:p w14:paraId="44A9789E" w14:textId="52E7239E" w:rsidR="00605F20" w:rsidRPr="00F7741C" w:rsidRDefault="00605F20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analizę wielokryterialną proponowanych w opracowaniu dodatkowych metod oraz środków ograniczających oddziaływania inwestycji na środowisko (przeanalizować pod kątem ekonomicznym wskazane w analizie warianty proponowanych środków ograniczających hałas w miejscach występowania przekroczeń dopuszczalnych poziomów, uzasadniające wybór wariantu preferowanego np. budowa ekranów (szacunkowe porównanie kilku typów zabezpieczeń) lub kosztów związanych z utworzeniem obszaru ograniczonego użytkowania; należy również rozważyć efektywność akustyczną i ekonomiczną, względy konstrukcyjne (obciążenie, parcie wiatru, warunki posadowienia), trwałość, wykonanie ewentualnych dodatkowych zabezpieczeń, koordynację z innymi  branżami (urządzeniami), bezpieczeństwo ruchu i użytkowników, oświetlenie, doświetlenie, względy krajobrazowe, estetyczne </w:t>
      </w:r>
      <w:r w:rsidRPr="00F7741C">
        <w:rPr>
          <w:sz w:val="20"/>
          <w:szCs w:val="20"/>
        </w:rPr>
        <w:br/>
        <w:t>i kompozycyjne, budowę i montaż (zakłócenia ruchu, łatwość montażu), utrzymanie (koszty);</w:t>
      </w:r>
    </w:p>
    <w:p w14:paraId="3675201F" w14:textId="202359C3" w:rsidR="00E66B44" w:rsidRPr="00F7741C" w:rsidRDefault="00E74C84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określenie wymagań do programu naprawczego z zakresie ograniczenia hałasu w miejscach przekroczeń dopuszczalnych norm, jeżeli badania wykażą przekroczenia standardów akustycznych, w tym wskazanie kolejności podejmowania działań naprawczych odpowiednio do skali zagrożenia, </w:t>
      </w:r>
      <w:r w:rsidR="006B10FF" w:rsidRPr="00F7741C">
        <w:rPr>
          <w:sz w:val="20"/>
          <w:szCs w:val="20"/>
        </w:rPr>
        <w:t>z analizą</w:t>
      </w:r>
      <w:r w:rsidR="00605F20" w:rsidRPr="00F7741C">
        <w:rPr>
          <w:sz w:val="20"/>
          <w:szCs w:val="20"/>
        </w:rPr>
        <w:t xml:space="preserve"> możliwości technicznych i</w:t>
      </w:r>
      <w:r w:rsidR="006B10FF" w:rsidRPr="00F7741C">
        <w:rPr>
          <w:sz w:val="20"/>
          <w:szCs w:val="20"/>
        </w:rPr>
        <w:t xml:space="preserve"> BRD</w:t>
      </w:r>
    </w:p>
    <w:p w14:paraId="41CF79CB" w14:textId="77777777" w:rsidR="00605F20" w:rsidRPr="00F7741C" w:rsidRDefault="00E74C84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wykonanie symulacji hałasu metodami obliczeniowymi dla </w:t>
      </w:r>
      <w:r w:rsidR="00E66B44" w:rsidRPr="00F7741C">
        <w:rPr>
          <w:sz w:val="20"/>
          <w:szCs w:val="20"/>
        </w:rPr>
        <w:t>przedmiotowego</w:t>
      </w:r>
      <w:r w:rsidRPr="00F7741C">
        <w:rPr>
          <w:sz w:val="20"/>
          <w:szCs w:val="20"/>
        </w:rPr>
        <w:t xml:space="preserve"> odcinka drogi. </w:t>
      </w:r>
    </w:p>
    <w:p w14:paraId="12F06BD7" w14:textId="084E42BD" w:rsidR="00605F20" w:rsidRPr="00F7741C" w:rsidRDefault="00605F20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>dostarczenie informacj</w:t>
      </w:r>
      <w:r w:rsidR="00DF45EA" w:rsidRPr="00F7741C">
        <w:rPr>
          <w:sz w:val="20"/>
          <w:szCs w:val="20"/>
        </w:rPr>
        <w:t>i</w:t>
      </w:r>
      <w:r w:rsidR="00523A18" w:rsidRPr="00F7741C">
        <w:rPr>
          <w:sz w:val="20"/>
          <w:szCs w:val="20"/>
        </w:rPr>
        <w:t xml:space="preserve"> potrzebn</w:t>
      </w:r>
      <w:r w:rsidR="00DF45EA" w:rsidRPr="00F7741C">
        <w:rPr>
          <w:sz w:val="20"/>
          <w:szCs w:val="20"/>
        </w:rPr>
        <w:t>ych</w:t>
      </w:r>
      <w:r w:rsidRPr="00F7741C">
        <w:rPr>
          <w:sz w:val="20"/>
          <w:szCs w:val="20"/>
        </w:rPr>
        <w:t xml:space="preserve"> do podjęcia ostatecznej decyzji inwestorskiej w sprawie celowości, zakresu i horyzontu czasowego realizacji zadania inwestycyjnego, </w:t>
      </w:r>
    </w:p>
    <w:p w14:paraId="36203E7F" w14:textId="77777777" w:rsidR="00605F20" w:rsidRPr="00F7741C" w:rsidRDefault="00605F20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umożliwienie opracowania jednoznacznego Opisu Przedmiotu Zamówienia dla realizacji inwestycji w systemie projektuj i buduj, </w:t>
      </w:r>
    </w:p>
    <w:p w14:paraId="6F208724" w14:textId="02A8DF8B" w:rsidR="00605F20" w:rsidRPr="00F7741C" w:rsidRDefault="00605F20" w:rsidP="00D02A18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>określenie wytycznych dla projektu budowlanego</w:t>
      </w:r>
      <w:r w:rsidR="00F7741C" w:rsidRPr="00F7741C">
        <w:rPr>
          <w:sz w:val="20"/>
          <w:szCs w:val="20"/>
        </w:rPr>
        <w:t>.</w:t>
      </w:r>
    </w:p>
    <w:p w14:paraId="24409598" w14:textId="77777777" w:rsidR="00E74C84" w:rsidRPr="00F7741C" w:rsidRDefault="00E74C84" w:rsidP="00F53A5E">
      <w:pPr>
        <w:pStyle w:val="Default"/>
        <w:jc w:val="both"/>
        <w:rPr>
          <w:sz w:val="20"/>
          <w:szCs w:val="20"/>
        </w:rPr>
      </w:pPr>
    </w:p>
    <w:p w14:paraId="5CB7A476" w14:textId="77777777" w:rsidR="00E74C84" w:rsidRPr="00F7741C" w:rsidRDefault="00E74C84" w:rsidP="00F53A5E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Przegląd ekologiczny powinien spełniać między innymi następujące wymagania: </w:t>
      </w:r>
    </w:p>
    <w:p w14:paraId="0C2D1E35" w14:textId="77777777" w:rsidR="00FC4450" w:rsidRPr="00F7741C" w:rsidRDefault="00FC4450" w:rsidP="00D02A18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>O</w:t>
      </w:r>
      <w:r w:rsidR="00E74C84" w:rsidRPr="00F7741C">
        <w:rPr>
          <w:sz w:val="20"/>
          <w:szCs w:val="20"/>
        </w:rPr>
        <w:t>kreślać oddziaływanie na środowisko obiektu pop</w:t>
      </w:r>
      <w:r w:rsidRPr="00F7741C">
        <w:rPr>
          <w:sz w:val="20"/>
          <w:szCs w:val="20"/>
        </w:rPr>
        <w:t>rzez opracowanie analiz hałasu;</w:t>
      </w:r>
    </w:p>
    <w:p w14:paraId="39EC9AD7" w14:textId="77777777" w:rsidR="00FC4450" w:rsidRPr="00F7741C" w:rsidRDefault="00FC4450" w:rsidP="00D02A18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>I</w:t>
      </w:r>
      <w:r w:rsidR="00E74C84" w:rsidRPr="00F7741C">
        <w:rPr>
          <w:sz w:val="20"/>
          <w:szCs w:val="20"/>
        </w:rPr>
        <w:t xml:space="preserve">dentyfikować i oceniać skutki niekorzystnych oddziaływań; </w:t>
      </w:r>
    </w:p>
    <w:p w14:paraId="44FCFDCD" w14:textId="77777777" w:rsidR="00FC4450" w:rsidRPr="00F7741C" w:rsidRDefault="00FC4450" w:rsidP="00D02A18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>O</w:t>
      </w:r>
      <w:r w:rsidR="00E74C84" w:rsidRPr="00F7741C">
        <w:rPr>
          <w:sz w:val="20"/>
          <w:szCs w:val="20"/>
        </w:rPr>
        <w:t xml:space="preserve">ceniać stan techniczny, funkcjonowanie oraz eksploatację obiektu w świetle obowiązujących aktów prawnych; </w:t>
      </w:r>
    </w:p>
    <w:p w14:paraId="7684611E" w14:textId="5846C8DA" w:rsidR="00BB1A38" w:rsidRPr="00F7741C" w:rsidRDefault="00D162F3" w:rsidP="00D02A18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lastRenderedPageBreak/>
        <w:t>U</w:t>
      </w:r>
      <w:r w:rsidR="00E74C84" w:rsidRPr="00F7741C">
        <w:rPr>
          <w:sz w:val="20"/>
          <w:szCs w:val="20"/>
        </w:rPr>
        <w:t>zasadniać i wskazywać konieczność ustanowienia obszaru ograniczonego użytkowania wraz z podaniem jego granic i s</w:t>
      </w:r>
      <w:r w:rsidR="00FC4450" w:rsidRPr="00F7741C">
        <w:rPr>
          <w:sz w:val="20"/>
          <w:szCs w:val="20"/>
        </w:rPr>
        <w:t>posobem wykorzystywania terenów</w:t>
      </w:r>
      <w:r w:rsidR="00BB1A38" w:rsidRPr="00F7741C">
        <w:rPr>
          <w:sz w:val="20"/>
          <w:szCs w:val="20"/>
        </w:rPr>
        <w:t xml:space="preserve"> o ile nie będzie możliwości technicznych ograniczenia oddziaływania</w:t>
      </w:r>
    </w:p>
    <w:p w14:paraId="38A17731" w14:textId="3D62F413" w:rsidR="00E74C84" w:rsidRPr="00F7741C" w:rsidRDefault="00BB1A38" w:rsidP="00D02A18">
      <w:pPr>
        <w:pStyle w:val="Default"/>
        <w:numPr>
          <w:ilvl w:val="0"/>
          <w:numId w:val="4"/>
        </w:numPr>
        <w:jc w:val="both"/>
        <w:rPr>
          <w:sz w:val="20"/>
          <w:szCs w:val="20"/>
        </w:rPr>
      </w:pPr>
      <w:r w:rsidRPr="00F7741C">
        <w:rPr>
          <w:sz w:val="20"/>
          <w:szCs w:val="20"/>
        </w:rPr>
        <w:t>Uzasadni</w:t>
      </w:r>
      <w:r w:rsidR="00E236F4" w:rsidRPr="00F7741C">
        <w:rPr>
          <w:sz w:val="20"/>
          <w:szCs w:val="20"/>
        </w:rPr>
        <w:t>a</w:t>
      </w:r>
      <w:r w:rsidRPr="00F7741C">
        <w:rPr>
          <w:sz w:val="20"/>
          <w:szCs w:val="20"/>
        </w:rPr>
        <w:t>ć i wskazywać możliwości wykonania zabezpieczeń w postaci ekranów</w:t>
      </w:r>
    </w:p>
    <w:p w14:paraId="256664D9" w14:textId="77777777" w:rsidR="00E74C84" w:rsidRPr="00F7741C" w:rsidRDefault="00E74C84" w:rsidP="00F53A5E">
      <w:pPr>
        <w:pStyle w:val="Default"/>
        <w:jc w:val="both"/>
        <w:rPr>
          <w:sz w:val="20"/>
          <w:szCs w:val="20"/>
        </w:rPr>
      </w:pPr>
    </w:p>
    <w:p w14:paraId="6437AEB3" w14:textId="77777777" w:rsidR="00E74C84" w:rsidRPr="00F7741C" w:rsidRDefault="00E74C84" w:rsidP="00F53A5E">
      <w:pPr>
        <w:pStyle w:val="Default"/>
        <w:jc w:val="both"/>
        <w:rPr>
          <w:sz w:val="20"/>
          <w:szCs w:val="20"/>
        </w:rPr>
      </w:pPr>
      <w:r w:rsidRPr="00F7741C">
        <w:rPr>
          <w:b/>
          <w:bCs/>
          <w:sz w:val="20"/>
          <w:szCs w:val="20"/>
        </w:rPr>
        <w:t xml:space="preserve">c) Obowiązki Wykonawcy </w:t>
      </w:r>
    </w:p>
    <w:p w14:paraId="4735E903" w14:textId="77777777" w:rsidR="00E74C84" w:rsidRPr="00F7741C" w:rsidRDefault="00E74C84" w:rsidP="00F53A5E">
      <w:pPr>
        <w:pStyle w:val="Default"/>
        <w:jc w:val="both"/>
        <w:rPr>
          <w:sz w:val="20"/>
          <w:szCs w:val="20"/>
        </w:rPr>
      </w:pPr>
    </w:p>
    <w:p w14:paraId="7A38E5B6" w14:textId="77777777" w:rsidR="00E74C84" w:rsidRPr="00F7741C" w:rsidRDefault="00E74C84" w:rsidP="00F53A5E">
      <w:pPr>
        <w:pStyle w:val="Default"/>
        <w:jc w:val="both"/>
        <w:rPr>
          <w:sz w:val="20"/>
          <w:szCs w:val="20"/>
        </w:rPr>
      </w:pPr>
      <w:r w:rsidRPr="00F7741C">
        <w:rPr>
          <w:sz w:val="20"/>
          <w:szCs w:val="20"/>
        </w:rPr>
        <w:t xml:space="preserve">W trakcie realizacji niniejszego zamówienia Wykonawca ma obowiązek m.in.: </w:t>
      </w:r>
    </w:p>
    <w:p w14:paraId="73D17E36" w14:textId="77777777" w:rsidR="00C91347" w:rsidRPr="00C156B7" w:rsidRDefault="00C91347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I</w:t>
      </w:r>
      <w:r w:rsidR="00E74C84" w:rsidRPr="00C156B7">
        <w:rPr>
          <w:sz w:val="20"/>
          <w:szCs w:val="20"/>
        </w:rPr>
        <w:t xml:space="preserve">nwentaryzacji kilometraża drogi zgodnie z oznaczeniami na słupkach pikietażowych; </w:t>
      </w:r>
    </w:p>
    <w:p w14:paraId="46E3CAA3" w14:textId="77777777" w:rsidR="00C91347" w:rsidRPr="00C156B7" w:rsidRDefault="00C91347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R</w:t>
      </w:r>
      <w:r w:rsidR="00E74C84" w:rsidRPr="00C156B7">
        <w:rPr>
          <w:sz w:val="20"/>
          <w:szCs w:val="20"/>
        </w:rPr>
        <w:t xml:space="preserve">zetelnego zebrania i analizy danych dotyczących parametrów techniczno-eksploatacyjnych drogi; </w:t>
      </w:r>
    </w:p>
    <w:p w14:paraId="2BE1B425" w14:textId="77777777" w:rsidR="00C91347" w:rsidRPr="00C156B7" w:rsidRDefault="00C91347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I</w:t>
      </w:r>
      <w:r w:rsidR="00E74C84" w:rsidRPr="00C156B7">
        <w:rPr>
          <w:sz w:val="20"/>
          <w:szCs w:val="20"/>
        </w:rPr>
        <w:t xml:space="preserve">dentyfikacji i scharakteryzowania źródła hałasu, </w:t>
      </w:r>
    </w:p>
    <w:p w14:paraId="0CC8BC9F" w14:textId="3D903DCD" w:rsidR="00C91347" w:rsidRPr="00C156B7" w:rsidRDefault="00C91347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I</w:t>
      </w:r>
      <w:r w:rsidR="00E74C84" w:rsidRPr="00C156B7">
        <w:rPr>
          <w:sz w:val="20"/>
          <w:szCs w:val="20"/>
        </w:rPr>
        <w:t>nwentaryzacji w terenie istniejącej i będącej w trakcie budowy zabudowy wymagającej ochrony akustycznej; dokonanie charakterystyki obszarów podlegających ocenie pod względem akustycznym (podział ze względu na poziomy dopuszczalne hałasu). Analizę istniejącego zagospodarowania teren</w:t>
      </w:r>
      <w:r w:rsidRPr="00C156B7">
        <w:rPr>
          <w:sz w:val="20"/>
          <w:szCs w:val="20"/>
        </w:rPr>
        <w:t>u</w:t>
      </w:r>
      <w:r w:rsidR="00E74C84" w:rsidRPr="00C156B7">
        <w:rPr>
          <w:sz w:val="20"/>
          <w:szCs w:val="20"/>
        </w:rPr>
        <w:t xml:space="preserve"> w sąsiedztwie przedmiotowego odcinka drogi </w:t>
      </w:r>
      <w:r w:rsidRPr="00C156B7">
        <w:rPr>
          <w:sz w:val="20"/>
          <w:szCs w:val="20"/>
        </w:rPr>
        <w:t>ekspresowej</w:t>
      </w:r>
      <w:r w:rsidR="00E74C84" w:rsidRPr="00C156B7">
        <w:rPr>
          <w:sz w:val="20"/>
          <w:szCs w:val="20"/>
        </w:rPr>
        <w:t xml:space="preserve"> należy dokonać na podstawie </w:t>
      </w:r>
      <w:r w:rsidR="00C156B7" w:rsidRPr="00C156B7">
        <w:rPr>
          <w:sz w:val="20"/>
          <w:szCs w:val="20"/>
        </w:rPr>
        <w:t xml:space="preserve">klasyfikacji akustyczne wydanej na podstawie art. 115 Prawa ochrony środowiska. </w:t>
      </w:r>
    </w:p>
    <w:p w14:paraId="0BF8D6B0" w14:textId="77777777" w:rsidR="00C91347" w:rsidRPr="00C156B7" w:rsidRDefault="00C91347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W</w:t>
      </w:r>
      <w:r w:rsidR="00E74C84" w:rsidRPr="00C156B7">
        <w:rPr>
          <w:sz w:val="20"/>
          <w:szCs w:val="20"/>
        </w:rPr>
        <w:t xml:space="preserve">ykonania pomiarów hałasu wraz z pomiarami towarzyszącymi; </w:t>
      </w:r>
    </w:p>
    <w:p w14:paraId="6450D6E2" w14:textId="77777777" w:rsidR="00C91347" w:rsidRPr="00C156B7" w:rsidRDefault="00C91347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O</w:t>
      </w:r>
      <w:r w:rsidR="00E74C84" w:rsidRPr="00C156B7">
        <w:rPr>
          <w:sz w:val="20"/>
          <w:szCs w:val="20"/>
        </w:rPr>
        <w:t xml:space="preserve">kreślenia oddziaływania akustycznego na terenach o funkcji ochronnej z przedstawieniem zasięgu oddziaływania dla pory dnia i nocy zarówno dla stanu bez zabezpieczeń akustycznych, jak również po wykonaniu ewentualnych zabezpieczeń; </w:t>
      </w:r>
    </w:p>
    <w:p w14:paraId="0C5077BE" w14:textId="7FF537B5" w:rsidR="00C91347" w:rsidRPr="00C156B7" w:rsidRDefault="00C91347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O</w:t>
      </w:r>
      <w:r w:rsidR="00E74C84" w:rsidRPr="00C156B7">
        <w:rPr>
          <w:sz w:val="20"/>
          <w:szCs w:val="20"/>
        </w:rPr>
        <w:t xml:space="preserve">kreślenia zasięgów ponadnormatywnego oddziaływania hałasu w stanie istniejącym na ortofotomapach (mapy hałasu) w oparciu o numeryczny model terenu 3D (wektoryzację terenu x, y, z ) – wykreślenie (z uwzględnieniem sytuacji wysokościowej) izofon charakteryzujących odpowiednio dopuszczalne poziomy hałasu określone w </w:t>
      </w:r>
      <w:r w:rsidR="00E74C84" w:rsidRPr="00C156B7">
        <w:rPr>
          <w:i/>
          <w:iCs/>
          <w:sz w:val="20"/>
          <w:szCs w:val="20"/>
        </w:rPr>
        <w:t>Rozporządzeniu Ministra Środowiska z dnia 14 czerwca 2007 r. w sprawie dopuszczalnych poziomów hałasu w środowisku (tj</w:t>
      </w:r>
      <w:r w:rsidR="00E74C84" w:rsidRPr="00C156B7">
        <w:rPr>
          <w:sz w:val="20"/>
          <w:szCs w:val="20"/>
        </w:rPr>
        <w:t xml:space="preserve">. </w:t>
      </w:r>
      <w:r w:rsidR="00E74C84" w:rsidRPr="00C156B7">
        <w:rPr>
          <w:i/>
          <w:iCs/>
          <w:sz w:val="20"/>
          <w:szCs w:val="20"/>
        </w:rPr>
        <w:t>Dz. U. z 2014 r., poz. 112)</w:t>
      </w:r>
      <w:r w:rsidR="00E74C84" w:rsidRPr="00C156B7">
        <w:rPr>
          <w:sz w:val="20"/>
          <w:szCs w:val="20"/>
        </w:rPr>
        <w:t xml:space="preserve">. Skala </w:t>
      </w:r>
      <w:r w:rsidR="00E74C84" w:rsidRPr="007C3649">
        <w:rPr>
          <w:sz w:val="20"/>
          <w:szCs w:val="20"/>
        </w:rPr>
        <w:t>mapy 1:</w:t>
      </w:r>
      <w:r w:rsidR="00C156B7" w:rsidRPr="007C3649">
        <w:rPr>
          <w:sz w:val="20"/>
          <w:szCs w:val="20"/>
        </w:rPr>
        <w:t>2</w:t>
      </w:r>
      <w:r w:rsidR="00E74C84" w:rsidRPr="007C3649">
        <w:rPr>
          <w:sz w:val="20"/>
          <w:szCs w:val="20"/>
        </w:rPr>
        <w:t xml:space="preserve">000 lub dokładniejsza, </w:t>
      </w:r>
      <w:r w:rsidR="00E74C84" w:rsidRPr="00C156B7">
        <w:rPr>
          <w:sz w:val="20"/>
          <w:szCs w:val="20"/>
        </w:rPr>
        <w:t>odpowiadająca szczegółowości analizowanych zagadnień oraz umożliwiająca kompleksowe przedstawienie przeprowadzonych analiz oddziaływania przedsięwzięcia na środowisko. Na mapach hałasu należy również zaznaczyć lokalizację punktów pomiarowych, wyróżnić tereny podlegające ochronie akustycznej (zgodnie z</w:t>
      </w:r>
      <w:r w:rsidR="00E236F4" w:rsidRPr="00C156B7">
        <w:rPr>
          <w:sz w:val="20"/>
          <w:szCs w:val="20"/>
        </w:rPr>
        <w:t xml:space="preserve">e stanowiskiem gminy </w:t>
      </w:r>
      <w:r w:rsidR="00C156B7">
        <w:rPr>
          <w:sz w:val="20"/>
          <w:szCs w:val="20"/>
        </w:rPr>
        <w:t xml:space="preserve">na podstawie </w:t>
      </w:r>
      <w:r w:rsidR="00E74C84" w:rsidRPr="00C156B7">
        <w:rPr>
          <w:sz w:val="20"/>
          <w:szCs w:val="20"/>
        </w:rPr>
        <w:t xml:space="preserve">art. 115 POŚ), zinwentaryzować istniejącą i będącą w trakcie budowy zabudowę mieszkaniową, oświatową i zabudowę o przeznaczeniu niemieszkalnym np. usługową, budynki gospodarcze. Ponadto na mapach hałasu należy oznaczyć nazwy ulic, numerację budynków mieszkalnych, wyróżnić zabudowę </w:t>
      </w:r>
      <w:r w:rsidR="00E236F4" w:rsidRPr="00C156B7">
        <w:rPr>
          <w:sz w:val="20"/>
          <w:szCs w:val="20"/>
        </w:rPr>
        <w:t>podlegającą ochronie akustycznej</w:t>
      </w:r>
      <w:r w:rsidR="00E74C84" w:rsidRPr="00C156B7">
        <w:rPr>
          <w:sz w:val="20"/>
          <w:szCs w:val="20"/>
        </w:rPr>
        <w:t xml:space="preserve">, </w:t>
      </w:r>
    </w:p>
    <w:p w14:paraId="060E6D1F" w14:textId="77777777" w:rsidR="00C91347" w:rsidRPr="00C156B7" w:rsidRDefault="00C91347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W </w:t>
      </w:r>
      <w:r w:rsidR="00E74C84" w:rsidRPr="00C156B7">
        <w:rPr>
          <w:sz w:val="20"/>
          <w:szCs w:val="20"/>
        </w:rPr>
        <w:t xml:space="preserve">przypadku zabudowy mieszkaniowej, szpitali, domów pomocy społecznej lub budynków związanych ze stałym albo czasowym pobytem dzieci i młodzieży, zlokalizowanych na terenach, o których mowa w art. 114 ust 4 (na granicy pasa drogowego) lub w art. 114 ust. 3 (na terenach przeznaczonych do działalności produkcyjnej, składowania i magazynowania) przeanalizowania możliwość podjęcia działań w kierunku ochrony przed hałasem poprzez stosowanie rozwiązań technicznych zapewniających właściwe </w:t>
      </w:r>
      <w:r w:rsidRPr="00C156B7">
        <w:rPr>
          <w:sz w:val="20"/>
          <w:szCs w:val="20"/>
        </w:rPr>
        <w:t>warunki akustyczne w budynkach,</w:t>
      </w:r>
    </w:p>
    <w:p w14:paraId="727D0178" w14:textId="23BC2357" w:rsidR="00C91347" w:rsidRPr="00C156B7" w:rsidRDefault="00296519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Utworzenie obszaru ograniczonego użytkowania i wynikającej z niego konieczności wdrożenia działań w kierunku ochrony indywidualnej lub wykupu nieruchomości narażonych na ponadnormatywne oddziaływania hałasu oraz w</w:t>
      </w:r>
      <w:r w:rsidR="00E74C84" w:rsidRPr="00C156B7">
        <w:rPr>
          <w:sz w:val="20"/>
          <w:szCs w:val="20"/>
        </w:rPr>
        <w:t xml:space="preserve">ykonania analizy ekonomicznej wskazanych w przeglądzie </w:t>
      </w:r>
      <w:r w:rsidRPr="00C156B7">
        <w:rPr>
          <w:sz w:val="20"/>
          <w:szCs w:val="20"/>
        </w:rPr>
        <w:t xml:space="preserve">ewentualnych rozwiązań technicznych zapewniających właściwe warunki akustyczne w budynkach </w:t>
      </w:r>
      <w:r w:rsidR="00E74C84" w:rsidRPr="00C156B7">
        <w:rPr>
          <w:sz w:val="20"/>
          <w:szCs w:val="20"/>
        </w:rPr>
        <w:t xml:space="preserve">(szacunkowe porównanie kilku typów </w:t>
      </w:r>
      <w:r w:rsidRPr="00C156B7">
        <w:rPr>
          <w:sz w:val="20"/>
          <w:szCs w:val="20"/>
        </w:rPr>
        <w:t>rozwiązań).</w:t>
      </w:r>
    </w:p>
    <w:p w14:paraId="03A47DC0" w14:textId="3D0880E6" w:rsidR="00BB1A38" w:rsidRPr="00C156B7" w:rsidRDefault="00BB1A38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>W przypadku zaproponowania rozwiązań minimalizujących oddziaływanie na klimat akustyczny wskazywać wariant preferowany z jego analizą techniczną i wskazaniami projektowymi</w:t>
      </w:r>
      <w:r w:rsidR="0035350C" w:rsidRPr="00C156B7">
        <w:rPr>
          <w:sz w:val="20"/>
          <w:szCs w:val="20"/>
        </w:rPr>
        <w:t xml:space="preserve"> – osobne opracowanie</w:t>
      </w:r>
    </w:p>
    <w:p w14:paraId="40AE562D" w14:textId="4E2AB653" w:rsidR="00C91347" w:rsidRPr="00C156B7" w:rsidRDefault="00E74C84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bCs/>
          <w:sz w:val="20"/>
          <w:szCs w:val="20"/>
        </w:rPr>
        <w:t>Zakup map oraz pozyskanie materiałów niezbędnych na potrzeby opracowania niniejszego przeglądu ekologicznego.</w:t>
      </w:r>
    </w:p>
    <w:p w14:paraId="57A15F73" w14:textId="7E2CD7D3" w:rsidR="00E236F4" w:rsidRPr="00C156B7" w:rsidRDefault="00E236F4" w:rsidP="00D02A1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C156B7">
        <w:rPr>
          <w:bCs/>
          <w:sz w:val="20"/>
          <w:szCs w:val="20"/>
        </w:rPr>
        <w:lastRenderedPageBreak/>
        <w:t xml:space="preserve">Nieodpłatnie wprowadzać poprawki zgłoszone przez </w:t>
      </w:r>
      <w:r w:rsidR="00C156B7" w:rsidRPr="00C156B7">
        <w:rPr>
          <w:bCs/>
          <w:sz w:val="20"/>
          <w:szCs w:val="20"/>
        </w:rPr>
        <w:t>Starostę Powiatu Tomaszowskiego</w:t>
      </w:r>
      <w:r w:rsidRPr="00C156B7">
        <w:rPr>
          <w:bCs/>
          <w:sz w:val="20"/>
          <w:szCs w:val="20"/>
        </w:rPr>
        <w:t>.</w:t>
      </w:r>
    </w:p>
    <w:p w14:paraId="7B2CC04E" w14:textId="77777777" w:rsidR="00E74C84" w:rsidRPr="00C156B7" w:rsidRDefault="00E74C84" w:rsidP="00C91347">
      <w:pPr>
        <w:pStyle w:val="Default"/>
        <w:ind w:left="360"/>
        <w:jc w:val="both"/>
        <w:rPr>
          <w:sz w:val="20"/>
          <w:szCs w:val="20"/>
        </w:rPr>
      </w:pPr>
      <w:r w:rsidRPr="00C156B7">
        <w:rPr>
          <w:b/>
          <w:bCs/>
          <w:sz w:val="20"/>
          <w:szCs w:val="20"/>
        </w:rPr>
        <w:t xml:space="preserve"> </w:t>
      </w:r>
    </w:p>
    <w:p w14:paraId="7EDA66DE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b/>
          <w:bCs/>
          <w:sz w:val="20"/>
          <w:szCs w:val="20"/>
        </w:rPr>
        <w:t xml:space="preserve">d) Część badawczo – pomiarowa </w:t>
      </w:r>
    </w:p>
    <w:p w14:paraId="1BA960A4" w14:textId="77777777" w:rsidR="00E74C84" w:rsidRPr="0025604F" w:rsidRDefault="00E74C84" w:rsidP="00F53A5E">
      <w:pPr>
        <w:pStyle w:val="Default"/>
        <w:jc w:val="both"/>
        <w:rPr>
          <w:sz w:val="20"/>
          <w:szCs w:val="20"/>
          <w:highlight w:val="yellow"/>
        </w:rPr>
      </w:pPr>
    </w:p>
    <w:p w14:paraId="4BED2F25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Zamawiający wymaga, aby podmiot wykonujący pomiar hałasu drogowego oraz obliczenia akustyczne posiadał certyfikat akredytacji laboratorium badawczego. Laboratorium, przez które będą wykonywane pomiary oraz obliczenia akustyczne, powinno posiadać akredytację, o której mowa w art. 147a ust. 1 ustawy z dnia 27 kwietnia 2001 r. Prawo ochrony środowiska (t. j. Dz.U. z 2019 r. poz. 1396). Wykonawca musi zapewnić aktualność akredytacji przez okres realizacji umowy. </w:t>
      </w:r>
    </w:p>
    <w:p w14:paraId="653687CA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b/>
          <w:bCs/>
          <w:sz w:val="20"/>
          <w:szCs w:val="20"/>
        </w:rPr>
        <w:t xml:space="preserve">W celu tego potwierdzenia należy do przygotowanej dokumentacji załączyć kopię w/w certyfikatu akredytacji. </w:t>
      </w:r>
    </w:p>
    <w:p w14:paraId="7804390E" w14:textId="77777777" w:rsidR="0026599F" w:rsidRPr="00C156B7" w:rsidRDefault="00E74C84" w:rsidP="0026599F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Wykonawca wykona wszystkie niezbędne pomiary i badania. Wykonawca zobowiązany jest wykonać pomiary zgodnie z przepisami obowiązującymi na dzień ich wykonywania. </w:t>
      </w:r>
    </w:p>
    <w:p w14:paraId="550DC4C5" w14:textId="77777777" w:rsidR="0026599F" w:rsidRPr="00C156B7" w:rsidRDefault="0026599F" w:rsidP="0026599F">
      <w:pPr>
        <w:pStyle w:val="Default"/>
        <w:jc w:val="both"/>
        <w:rPr>
          <w:sz w:val="20"/>
          <w:szCs w:val="20"/>
        </w:rPr>
      </w:pPr>
    </w:p>
    <w:p w14:paraId="0C42AEFC" w14:textId="77777777" w:rsidR="00E74C84" w:rsidRPr="00C156B7" w:rsidRDefault="0026599F" w:rsidP="0026599F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>P</w:t>
      </w:r>
      <w:r w:rsidR="00E74C84" w:rsidRPr="00C156B7">
        <w:rPr>
          <w:sz w:val="20"/>
          <w:szCs w:val="20"/>
        </w:rPr>
        <w:t xml:space="preserve">rzy analizie oddziaływań hałasu przedsięwzięcia na środowisko Wykonawca będzie stosował metody badań, pomiarów, obliczeń i ekspertyz (inwentaryzację i ocenę stanu technicznego) zgodnie z obowiązującymi przepisami, normami, a także najnowszą wiedzą techniczną, stosując sprzęt i oprogramowanie komputerowe odpowiadające wymaganym standardom dokładności danych. W czasie wykonywania pomiarów i badań Wykonawca zobowiązany jest do wykonania zadania w zakresie wskazanym w niniejszym Opisie Przedmiotu Zamówienia w sposób zgodny z obowiązującymi przepisami ustawy z dnia 20 czerwca 1997 r. o ruchu drogowym oraz obowiązującymi przepisami BHP. </w:t>
      </w:r>
    </w:p>
    <w:p w14:paraId="753F9EDC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Wykonawca jest zobowiązany do zabezpieczenia terenu pomiarów i badań w czasie ich trwania. Koszty tych działań nie podlegają odrębnej zapłacie. Kopie protokołów pomiarowych i badań należy załączyć do opracowania. </w:t>
      </w:r>
    </w:p>
    <w:p w14:paraId="24BE494C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Wykonawca uzyskuje zgodę właścicieli na wejście w teren prywatny, na którym zlokalizowano punkty pomiarowe przed przystąpieniem do wykonania przeglądu ekologicznego, celem wykonania pomiarów. </w:t>
      </w:r>
    </w:p>
    <w:p w14:paraId="330EA753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Każdorazowo na wniosek Zamawiającego Wykonawca jest zobowiązany informować o przebiegu i wynikach prowadzonych prac. Niniejsza informacja powinna być przekazywana Zamawiającemu w formie pisemnej lub e-mailem. </w:t>
      </w:r>
    </w:p>
    <w:p w14:paraId="5435F644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Przewiduje się spotkania robocze dla oceny jakości i postępu prac terenowych. </w:t>
      </w:r>
    </w:p>
    <w:p w14:paraId="353563BF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O terminach narad technicznych Wykonawca będzie informowany z minimum tygodniowym wyprzedzeniem. </w:t>
      </w:r>
    </w:p>
    <w:p w14:paraId="5C407672" w14:textId="77777777" w:rsidR="00685A99" w:rsidRPr="00C156B7" w:rsidRDefault="00685A99" w:rsidP="00F53A5E">
      <w:pPr>
        <w:pStyle w:val="Default"/>
        <w:jc w:val="both"/>
        <w:rPr>
          <w:b/>
          <w:bCs/>
          <w:sz w:val="20"/>
          <w:szCs w:val="20"/>
        </w:rPr>
      </w:pPr>
    </w:p>
    <w:p w14:paraId="300CC802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b/>
          <w:bCs/>
          <w:sz w:val="20"/>
          <w:szCs w:val="20"/>
        </w:rPr>
        <w:t xml:space="preserve">Pomiary hałasu </w:t>
      </w:r>
    </w:p>
    <w:p w14:paraId="7561D156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Terminy wykonania pomiarów przeglądu ekologicznego </w:t>
      </w:r>
    </w:p>
    <w:p w14:paraId="44A8BD90" w14:textId="77777777" w:rsidR="00685A99" w:rsidRPr="00474582" w:rsidRDefault="00E74C84" w:rsidP="00D02A18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 w:rsidRPr="00474582">
        <w:rPr>
          <w:sz w:val="20"/>
          <w:szCs w:val="20"/>
        </w:rPr>
        <w:t xml:space="preserve">w ramach przedmiotu zamówienia należy wykonać całodobowe pomiary poziomu hałasu w każdym punkcie. </w:t>
      </w:r>
    </w:p>
    <w:p w14:paraId="187D17C1" w14:textId="77777777" w:rsidR="00E74C84" w:rsidRPr="00C156B7" w:rsidRDefault="00E74C84" w:rsidP="00D02A18">
      <w:pPr>
        <w:pStyle w:val="Default"/>
        <w:numPr>
          <w:ilvl w:val="0"/>
          <w:numId w:val="6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pomiary poziomu hałasu należy wykonać w robocze dni tygodnia, z wyłączeniem wszelkich dni świątecznych i wolnych od pracy. Początek pomiarów nie powinien następować wcześniej niż w poniedziałek lub dzień poświąteczny o godzinie 22.00, a koniec nie później niż w piątek lub dzień poprzedzający dzień świąteczny o godzinie 6.00. </w:t>
      </w:r>
    </w:p>
    <w:p w14:paraId="120503CF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</w:p>
    <w:p w14:paraId="656FD49E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b/>
          <w:bCs/>
          <w:sz w:val="20"/>
          <w:szCs w:val="20"/>
        </w:rPr>
        <w:t xml:space="preserve">Miejsce wykonania pomiarów: </w:t>
      </w:r>
    </w:p>
    <w:p w14:paraId="0E3CA8FD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Pomiary hałasu należy wykonać: </w:t>
      </w:r>
    </w:p>
    <w:p w14:paraId="482BA17D" w14:textId="5749B008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W </w:t>
      </w:r>
      <w:r w:rsidR="00C156B7" w:rsidRPr="00C156B7">
        <w:rPr>
          <w:sz w:val="20"/>
          <w:szCs w:val="20"/>
        </w:rPr>
        <w:t xml:space="preserve">min. </w:t>
      </w:r>
      <w:r w:rsidR="00C22B6B" w:rsidRPr="00C156B7">
        <w:rPr>
          <w:sz w:val="20"/>
          <w:szCs w:val="20"/>
        </w:rPr>
        <w:t>2</w:t>
      </w:r>
      <w:r w:rsidRPr="00C156B7">
        <w:rPr>
          <w:sz w:val="20"/>
          <w:szCs w:val="20"/>
        </w:rPr>
        <w:t xml:space="preserve"> punktach pomiarowych (w </w:t>
      </w:r>
      <w:r w:rsidR="00C22B6B" w:rsidRPr="00C156B7">
        <w:rPr>
          <w:sz w:val="20"/>
          <w:szCs w:val="20"/>
        </w:rPr>
        <w:t>1</w:t>
      </w:r>
      <w:r w:rsidRPr="00C156B7">
        <w:rPr>
          <w:sz w:val="20"/>
          <w:szCs w:val="20"/>
        </w:rPr>
        <w:t xml:space="preserve"> referencyjnym i </w:t>
      </w:r>
      <w:r w:rsidR="00C22B6B" w:rsidRPr="00C156B7">
        <w:rPr>
          <w:sz w:val="20"/>
          <w:szCs w:val="20"/>
        </w:rPr>
        <w:t>1</w:t>
      </w:r>
      <w:r w:rsidRPr="00C156B7">
        <w:rPr>
          <w:sz w:val="20"/>
          <w:szCs w:val="20"/>
        </w:rPr>
        <w:t xml:space="preserve"> dodatkowym) - lokalizacja punktów podlega uzgodnieniu z Zamawiającym. Wykonawca pomiarów określa dokładną lokalizację punktów pomiarowych (współrzędne X, Y z dokładnością do 5 m) przy użyciu urządzeń GPS oraz wykazuje w protokole pomiarowym, określenie strony drogi, kilometraża, adresu. Lokalizację punktów pomiarowych należy uzgodnić z Zamawiającym. W przypadku braku możliwości wykonania pomiarów hałasu w uzgodnionej z Zamawiającym lokalizacji, zmiana lokalizacji wymaga zgody Zamawiającego. </w:t>
      </w:r>
    </w:p>
    <w:p w14:paraId="4CDF1F5C" w14:textId="77777777" w:rsidR="002962AC" w:rsidRPr="0025604F" w:rsidRDefault="002962AC" w:rsidP="00F53A5E">
      <w:pPr>
        <w:pStyle w:val="Default"/>
        <w:jc w:val="both"/>
        <w:rPr>
          <w:sz w:val="20"/>
          <w:szCs w:val="20"/>
          <w:highlight w:val="yellow"/>
        </w:rPr>
      </w:pPr>
    </w:p>
    <w:p w14:paraId="26C2FC4B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lastRenderedPageBreak/>
        <w:t xml:space="preserve">Punkty pomiarowe poziomu hałasu dzieli się na dwie kategorie: </w:t>
      </w:r>
    </w:p>
    <w:p w14:paraId="215583FE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1) referencyjne (podstawowe), </w:t>
      </w:r>
    </w:p>
    <w:p w14:paraId="68B56A55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2) dodatkowe. </w:t>
      </w:r>
    </w:p>
    <w:p w14:paraId="12BD2E86" w14:textId="77777777" w:rsidR="00E74C84" w:rsidRPr="00C156B7" w:rsidRDefault="00E74C84" w:rsidP="00296519">
      <w:pPr>
        <w:pStyle w:val="Default"/>
        <w:widowControl w:val="0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Punkty referencyjne służą jednocześnie do oceny i monitorowania zmienności parametrów akustycznych źródła hałasu, a uzyskane w nich wyniki służą za punkt odniesienia do: </w:t>
      </w:r>
    </w:p>
    <w:p w14:paraId="7EAE96E1" w14:textId="77777777" w:rsidR="00E74C84" w:rsidRPr="00C156B7" w:rsidRDefault="00E74C84" w:rsidP="00296519">
      <w:pPr>
        <w:pStyle w:val="Default"/>
        <w:widowControl w:val="0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a) oceny akustycznej źródła, </w:t>
      </w:r>
    </w:p>
    <w:p w14:paraId="0ADF2B87" w14:textId="77777777" w:rsidR="00E74C84" w:rsidRPr="00C156B7" w:rsidRDefault="00E74C84" w:rsidP="00296519">
      <w:pPr>
        <w:pStyle w:val="Default"/>
        <w:widowControl w:val="0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b) interpretacji wyników pomiarów hałasu w dodatkowych punktach pomiarowych. </w:t>
      </w:r>
    </w:p>
    <w:p w14:paraId="2E95A233" w14:textId="77777777" w:rsidR="00296519" w:rsidRPr="00C156B7" w:rsidRDefault="00296519" w:rsidP="00296519">
      <w:pPr>
        <w:pStyle w:val="Default"/>
        <w:widowControl w:val="0"/>
        <w:jc w:val="both"/>
        <w:rPr>
          <w:sz w:val="20"/>
          <w:szCs w:val="20"/>
        </w:rPr>
      </w:pPr>
    </w:p>
    <w:p w14:paraId="3D7C554B" w14:textId="77777777" w:rsidR="00E74C84" w:rsidRPr="00C156B7" w:rsidRDefault="00E74C84" w:rsidP="00296519">
      <w:pPr>
        <w:pStyle w:val="Default"/>
        <w:widowControl w:val="0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Wszelkie materiały związane z punktem pomiarowym (materiały robocze, wyniki, protokoły) powinny być opisywane numerem punktów referencyjnych przed numerem punktu należy wprowadzić oznaczenie „PPH”. Punkty dodatkowe – przed numerem takiego punktu należy wprowadzić oznaczenie PDH. </w:t>
      </w:r>
    </w:p>
    <w:p w14:paraId="65E1051F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>Wyniki pomiarów należy odnieść do Rozporządzeniu Ministra Środowiska z dnia 14 czerwca 2007 r. w sprawie dopuszczalnych poziomów hałasu w środowisku (tekst jedno</w:t>
      </w:r>
      <w:r w:rsidR="00296519" w:rsidRPr="00C156B7">
        <w:rPr>
          <w:sz w:val="20"/>
          <w:szCs w:val="20"/>
        </w:rPr>
        <w:t>lity Dz. U. z 2014 r. poz. 112).</w:t>
      </w:r>
      <w:r w:rsidRPr="00C156B7">
        <w:rPr>
          <w:sz w:val="20"/>
          <w:szCs w:val="20"/>
        </w:rPr>
        <w:t xml:space="preserve"> W każdym z wyznaczonych punktów pomiarowych należy wykonać ciągłe pomiary 24 godzinne poziomu hałasu. W stosunku do każdego punktów pomiarowych hałasu należy także wykonać pomiary towarzyszące: natężenia ruchu (w podziale na pojazdy lekkie i ciężkie), prędkości pojazdów i warunków atmosferycznych (siła i kierunek wiatru, temperatura, wilgotność, ciśnienie). Pomiary te należy prowadzić równolegle (jednocześnie) do pomiarów hałasu. </w:t>
      </w:r>
    </w:p>
    <w:p w14:paraId="048E5F2A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Szczegółowe zasady lokalizacji referencyjnych i dodatkowych punktów pomiaru poziomu hałasu oraz warunków i metod prowadzenia pomiarów określone jest w Rozporządzeniu Ministra Środowiska z dnia 16 czerwca 2011 r. w sprawie wymagań w zakresie prowadzenia pomiarów poziomów substancji lub energii w środowisku przez zarządzającego drogą, linią kolejową, linią tramwajową, lotniskiem, portem (Dz. U. Nr 140, poz. 824), zgodnie z którym należy wykonać pomiary. </w:t>
      </w:r>
    </w:p>
    <w:p w14:paraId="64E58D1F" w14:textId="77777777" w:rsidR="002962AC" w:rsidRPr="00C156B7" w:rsidRDefault="002962AC" w:rsidP="00F53A5E">
      <w:pPr>
        <w:pStyle w:val="Default"/>
        <w:jc w:val="both"/>
        <w:rPr>
          <w:b/>
          <w:bCs/>
          <w:sz w:val="20"/>
          <w:szCs w:val="20"/>
        </w:rPr>
      </w:pPr>
    </w:p>
    <w:p w14:paraId="5563C74F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b/>
          <w:bCs/>
          <w:sz w:val="20"/>
          <w:szCs w:val="20"/>
        </w:rPr>
        <w:t xml:space="preserve">Metody wykonania pomiarów </w:t>
      </w:r>
    </w:p>
    <w:p w14:paraId="6FE214DD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Pomiary powinny być wykonane metodą bezpośrednią ciągłych pomiarów w ograniczonym czasie (24 godzin) i określać równoważny poziom hałasu dla pory dnia i nocy. </w:t>
      </w:r>
    </w:p>
    <w:p w14:paraId="4F474318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Pomiary poziomów należy wykonać przy użyciu odpowiednich zestawów pomiarowych, które posiadają świadectwa wzorcowania (świadectwa dołączyć do opracowania) i zgodnie z obowiązującymi przepisami prawa i normami. </w:t>
      </w:r>
    </w:p>
    <w:p w14:paraId="7BE5BD44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Pomiary poziomów hałasu należy wykonać zgodnie z obowiązującymi przepisami prawa, </w:t>
      </w:r>
    </w:p>
    <w:p w14:paraId="379AD9D5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a w szczególności: </w:t>
      </w:r>
    </w:p>
    <w:p w14:paraId="4AA38B3B" w14:textId="77777777" w:rsidR="002962AC" w:rsidRPr="00C156B7" w:rsidRDefault="00E74C84" w:rsidP="00D02A18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Rozporządzeniem Ministra Środowiska z dnia 17 stycznia 2003 r. w sprawie rodzajów wyników pomiarów prowadzonych w związku z eksploatacją dróg, linii kolejowych, linii tramwajowych, lotnisk oraz portów, które powinny być przekazywane właściwym organom ochrony środowiska, oraz terminów i sposobów ich prezentacji (Dz. U. Nr 18, poz. 164), </w:t>
      </w:r>
    </w:p>
    <w:p w14:paraId="7F2141E1" w14:textId="77777777" w:rsidR="002962AC" w:rsidRPr="00C156B7" w:rsidRDefault="00E74C84" w:rsidP="00D02A18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Rozporządzeniem Ministra Środowiska z dnia 16 czerwca 2011r. w sprawie wymagań w zakresie prowadzenia pomiarów poziomów w środowisku substancji lub energii przez zarządzającego drogą, linią kolejową, linią tramwajową, lotniskiem, portem (Dz. U. Nr 140, poz. 824, z późn. zm.), </w:t>
      </w:r>
    </w:p>
    <w:p w14:paraId="39E940B6" w14:textId="77777777" w:rsidR="002962AC" w:rsidRPr="00C156B7" w:rsidRDefault="00E74C84" w:rsidP="00D02A18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PN-EN 61672-1:2014–03 Elektroakustyka. Mierniki poziomu dźwięku. Część 1: Wymagania, </w:t>
      </w:r>
    </w:p>
    <w:p w14:paraId="44645637" w14:textId="77777777" w:rsidR="002962AC" w:rsidRPr="00C156B7" w:rsidRDefault="00E74C84" w:rsidP="00D02A18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PN-ISO 1996-1:2006 Akustyka. Opis, pomiary i ocena hałasu środowiskowego. Część 1: Wielkości podstawowe i procedury oceny, </w:t>
      </w:r>
    </w:p>
    <w:p w14:paraId="584C5C7D" w14:textId="77777777" w:rsidR="002962AC" w:rsidRPr="00C156B7" w:rsidRDefault="00E74C84" w:rsidP="00D02A18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PN-ISO 1996-2:1999/a1:2002 Akustyka. Opis i pomiary hałasu środowiskowego. Zbieranie danych dotyczących sposobu zagospodarowania terenu, </w:t>
      </w:r>
    </w:p>
    <w:p w14:paraId="0484FF74" w14:textId="77777777" w:rsidR="00E74C84" w:rsidRPr="00C156B7" w:rsidRDefault="00E74C84" w:rsidP="00D02A18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PN-ISO 1996-3:1999. Akustyka. Opis i pomiary hałasu środowiskowego. Wytyczne dotyczące dopuszczalnych poziomów hałasu. </w:t>
      </w:r>
    </w:p>
    <w:p w14:paraId="7D48C906" w14:textId="77777777" w:rsidR="002962AC" w:rsidRPr="00C156B7" w:rsidRDefault="002962AC" w:rsidP="00F53A5E">
      <w:pPr>
        <w:pStyle w:val="Default"/>
        <w:jc w:val="both"/>
        <w:rPr>
          <w:b/>
          <w:bCs/>
          <w:sz w:val="20"/>
          <w:szCs w:val="20"/>
        </w:rPr>
      </w:pPr>
    </w:p>
    <w:p w14:paraId="6C54DABF" w14:textId="48DDE305" w:rsidR="00E74C84" w:rsidRPr="00C156B7" w:rsidRDefault="00474582" w:rsidP="00F53A5E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Dodatkowy p</w:t>
      </w:r>
      <w:r w:rsidR="00E74C84" w:rsidRPr="00C156B7">
        <w:rPr>
          <w:b/>
          <w:bCs/>
          <w:sz w:val="20"/>
          <w:szCs w:val="20"/>
        </w:rPr>
        <w:t>unkt pomiarow</w:t>
      </w:r>
      <w:r>
        <w:rPr>
          <w:b/>
          <w:bCs/>
          <w:sz w:val="20"/>
          <w:szCs w:val="20"/>
        </w:rPr>
        <w:t>y</w:t>
      </w:r>
      <w:r w:rsidR="00E74C84" w:rsidRPr="00C156B7">
        <w:rPr>
          <w:b/>
          <w:bCs/>
          <w:sz w:val="20"/>
          <w:szCs w:val="20"/>
        </w:rPr>
        <w:t xml:space="preserve"> należy lokalizować w miejsc</w:t>
      </w:r>
      <w:r>
        <w:rPr>
          <w:b/>
          <w:bCs/>
          <w:sz w:val="20"/>
          <w:szCs w:val="20"/>
        </w:rPr>
        <w:t>u</w:t>
      </w:r>
      <w:r w:rsidR="00E74C84" w:rsidRPr="00C156B7">
        <w:rPr>
          <w:b/>
          <w:bCs/>
          <w:sz w:val="20"/>
          <w:szCs w:val="20"/>
        </w:rPr>
        <w:t xml:space="preserve">: </w:t>
      </w:r>
    </w:p>
    <w:p w14:paraId="0E58BD10" w14:textId="13E2F5F3" w:rsidR="00E74C84" w:rsidRPr="00C156B7" w:rsidRDefault="00474582" w:rsidP="00D02A18">
      <w:pPr>
        <w:pStyle w:val="Default"/>
        <w:numPr>
          <w:ilvl w:val="0"/>
          <w:numId w:val="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="00E74C84" w:rsidRPr="00C156B7">
        <w:rPr>
          <w:sz w:val="20"/>
          <w:szCs w:val="20"/>
        </w:rPr>
        <w:t xml:space="preserve">największym oddziaływaniu hałasu od drogi na ludzi w miejscu ich możliwego pobytu </w:t>
      </w:r>
      <w:r>
        <w:rPr>
          <w:sz w:val="20"/>
          <w:szCs w:val="20"/>
        </w:rPr>
        <w:t>na dz. nr. 828/2 obr. Królowa Wola, 97-215 Inowlódz.</w:t>
      </w:r>
    </w:p>
    <w:p w14:paraId="7D59C309" w14:textId="77777777" w:rsidR="00E74C84" w:rsidRPr="0025604F" w:rsidRDefault="00E74C84" w:rsidP="00F53A5E">
      <w:pPr>
        <w:pStyle w:val="Default"/>
        <w:jc w:val="both"/>
        <w:rPr>
          <w:sz w:val="20"/>
          <w:szCs w:val="20"/>
          <w:highlight w:val="yellow"/>
        </w:rPr>
      </w:pPr>
    </w:p>
    <w:p w14:paraId="779C2142" w14:textId="77777777" w:rsidR="00E74C84" w:rsidRP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lastRenderedPageBreak/>
        <w:t xml:space="preserve">wg następujących zasad: </w:t>
      </w:r>
    </w:p>
    <w:p w14:paraId="26F16FA1" w14:textId="77B13B40" w:rsidR="00C156B7" w:rsidRDefault="00E74C84" w:rsidP="00F53A5E">
      <w:pPr>
        <w:pStyle w:val="Default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Punkty pomiarowe (PDH) powinny być lokalizowane w świetle okna kondygnacji użytkowej najbardziej eksponowanej na hałas, w odległości od 0,5 m do 2 m od elewacji budynku podlegającego ochronie przed hałasem, w miarę możliwości przy otwartym oknie. </w:t>
      </w:r>
      <w:r w:rsidR="00C156B7">
        <w:rPr>
          <w:sz w:val="20"/>
          <w:szCs w:val="20"/>
        </w:rPr>
        <w:t xml:space="preserve">W przypadku </w:t>
      </w:r>
      <w:r w:rsidR="00474582">
        <w:rPr>
          <w:sz w:val="20"/>
          <w:szCs w:val="20"/>
        </w:rPr>
        <w:t>niewyrażenia</w:t>
      </w:r>
      <w:r w:rsidR="00C156B7">
        <w:rPr>
          <w:sz w:val="20"/>
          <w:szCs w:val="20"/>
        </w:rPr>
        <w:t xml:space="preserve"> zgody właściciela budynku na prowadzenie pomiarów przy otwartym oknie, Wykonawca potwierdzi to odpowiednim protokołem podpisanym przez właściciela. W protokole tym winno znaleźć się pouczenie, </w:t>
      </w:r>
      <w:r w:rsidR="00226EC8">
        <w:rPr>
          <w:sz w:val="20"/>
          <w:szCs w:val="20"/>
        </w:rPr>
        <w:t xml:space="preserve">o konieczności przyjęcia 3 dB poprawki wynikającej z metodyki.  </w:t>
      </w:r>
    </w:p>
    <w:p w14:paraId="3BB4DDE2" w14:textId="4D6FC44F" w:rsidR="00E74C84" w:rsidRPr="00C156B7" w:rsidRDefault="00226EC8" w:rsidP="00F53A5E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Wyjątkowo dopuszcza </w:t>
      </w:r>
      <w:r w:rsidR="00E74C84" w:rsidRPr="00C156B7">
        <w:rPr>
          <w:sz w:val="20"/>
          <w:szCs w:val="20"/>
        </w:rPr>
        <w:t>się wykonywanie pomiarów przy oknie zamkniętym lub nieznacznie uchylonym – tj. w stopniu umożliwiającym przeprowadzenie przez nie wysięgnika i kabli łączących mikrofony pomiarowe z przyrządami pomiarowymi znajdującymi się w pomieszczeniu</w:t>
      </w:r>
      <w:r>
        <w:rPr>
          <w:sz w:val="20"/>
          <w:szCs w:val="20"/>
        </w:rPr>
        <w:t>, jednakże wtedy Wykonawca winien uzyskać potwierdzenie Właściciela budynku, że został zapoznany z wynikającymi z metodyki koniecznymi poprawkami.</w:t>
      </w:r>
      <w:r w:rsidR="00E74C84" w:rsidRPr="00C156B7">
        <w:rPr>
          <w:sz w:val="20"/>
          <w:szCs w:val="20"/>
        </w:rPr>
        <w:t xml:space="preserve"> </w:t>
      </w:r>
    </w:p>
    <w:p w14:paraId="24B0F926" w14:textId="77777777" w:rsidR="002962AC" w:rsidRPr="00C156B7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C156B7">
        <w:rPr>
          <w:sz w:val="20"/>
          <w:szCs w:val="20"/>
        </w:rPr>
        <w:t xml:space="preserve">Zamawiający wymaga, aby w związku z utrudnioną interpretacją wyników pomiaru hałasu (stopień odbicia/pochłaniania fali dźwiękowej uzależniony od sposobu/materiału wykończenia elewacji) unikać lokowania punktów pomiarowych przy elewacjach budynków w miejscach poza światłem okien. Nie należy także lokalizować punktów pomiarowych przy krawędziach elewacji (np. na narożnikach budynków, na styku elewacji z połaciami dachowymi). </w:t>
      </w:r>
    </w:p>
    <w:p w14:paraId="6EB43277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Kondygnację, na której poziom hałasu jest najwyższy, ustala się poprzedzając właściwy pomiar hałasu, pomiarami orientacyjnymi na poszczególnych kondygnacjach. </w:t>
      </w:r>
    </w:p>
    <w:p w14:paraId="1200F339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W przypadku lokalizacji punktu pomiarowego w świetle okna, w odległości do 2 m od elewacji budynku, wynik pomiaru zgodnie z metodyką określoną w zał. nr 3 cz. E „Procedura ciągłej rejestracji hałasu wprowadzanego do środowiska w związku z eksploatacją dróg publicznych z czasie odniesienia t” Rozporządzenia Ministra Środowiska z dnia 16.06.2011 r., koryguje się (pomniejsza) o 3 decybele [dB], jeżeli okna w trakcie pomiaru nie były otwarte (tj. przy oknach zamkniętych lub nieznacznie uchylonych). Ewentualne odstępstwa od tej zasady należy uzasadnić w opracowaniu </w:t>
      </w:r>
    </w:p>
    <w:p w14:paraId="497F8C13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Okna połaciowe (zamontowane w płaszczyźnie dachu) nie są umiejscowione na elewacji budynku (dach nie stanowi płaszczyzny elewacji). Dlatego w razie konieczności wykonywania pomiaru przy zamkniętym oknie połaciowym ewentualne zastosowanie poprawki i jej wielkość powinny być przedmiotem indywidualnej analizy. </w:t>
      </w:r>
    </w:p>
    <w:p w14:paraId="3D2DA1D9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W przypadku braku możliwości wykonania pomiarów hałasu w świetle okna kondygnacji użytkowej najbardziej narażonej na hałas, pomiar wykonuje się w odległości większej niż 2 m od elewacji budynku na wysokości 4m ± 0,2m nad powierzchnią terenu, z zastrzeżeniem, że: </w:t>
      </w:r>
    </w:p>
    <w:p w14:paraId="1AA6DFB8" w14:textId="35D7BFC1" w:rsidR="00E74C84" w:rsidRPr="00226EC8" w:rsidRDefault="00E74C84" w:rsidP="00D02A18">
      <w:pPr>
        <w:pStyle w:val="Default"/>
        <w:widowControl w:val="0"/>
        <w:numPr>
          <w:ilvl w:val="0"/>
          <w:numId w:val="8"/>
        </w:numPr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pomiar powinien zostać wykonany na terenie faktycznie zagospodarowanym pod zabudowę mieszkaniową (zgodnie z art. 113 ust. 2 p. 1 </w:t>
      </w:r>
      <w:r w:rsidR="00226EC8" w:rsidRPr="00226EC8">
        <w:rPr>
          <w:sz w:val="20"/>
          <w:szCs w:val="20"/>
        </w:rPr>
        <w:t>P</w:t>
      </w:r>
      <w:r w:rsidRPr="00226EC8">
        <w:rPr>
          <w:sz w:val="20"/>
          <w:szCs w:val="20"/>
        </w:rPr>
        <w:t xml:space="preserve">oś) </w:t>
      </w:r>
    </w:p>
    <w:p w14:paraId="0EE1602D" w14:textId="77777777" w:rsidR="00E74C84" w:rsidRPr="00226EC8" w:rsidRDefault="00E74C84" w:rsidP="00D02A18">
      <w:pPr>
        <w:pStyle w:val="Default"/>
        <w:widowControl w:val="0"/>
        <w:numPr>
          <w:ilvl w:val="0"/>
          <w:numId w:val="8"/>
        </w:numPr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Zamawiający nie dopuszcza lokowania punktu pomiarowego bezpośrednio na tle elewacji budynków w odległości większej niż 2 m. od elewacji (lub bezpośrednio na tle innych elementów odbijających). </w:t>
      </w:r>
    </w:p>
    <w:p w14:paraId="77335903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W przypadku gdy na drodze rozprzestrzeniania się dźwięku znajduje się element ekranujący dopuszcza się zmianę wysokości punktu pomiarowego, jeżeli celem pomiaru jest ocena źródła hałasu. </w:t>
      </w:r>
    </w:p>
    <w:p w14:paraId="07EAD0EA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W sytuacji skomplikowanego ukształtowania lub zagospodarowania terenu (np. teren pagórkowaty) szczegółowa lokalizacja punktu pomiarowego w przekroju musi być rozpatrywana indywidualnie. </w:t>
      </w:r>
    </w:p>
    <w:p w14:paraId="565D4832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Zasadnicze wytyczne dotyczące lokalizacji punktów pomiarowych na potrzeby oceny poziomu hałasu w środowisku określono w rozporządzeniu Ministra Środowiska z dnia 16 czerwca 2011 r. Szczegółowe lokalizacje punktów pomiarowych należy uzgodnić z Zamawiającym. </w:t>
      </w:r>
    </w:p>
    <w:p w14:paraId="53A77FED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</w:p>
    <w:p w14:paraId="5BE3982A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Dla poszczególnych pomiarów należy również określić i podać niepewność wartości ww. wskaźników wg metodyki określonej w zał. nr 3 cz. A do rozporządzenia z dnia 16 czerwca 2011 r. </w:t>
      </w:r>
    </w:p>
    <w:p w14:paraId="455160C5" w14:textId="77777777" w:rsidR="00D9724E" w:rsidRPr="00226EC8" w:rsidRDefault="00D9724E" w:rsidP="00D9724E">
      <w:pPr>
        <w:pStyle w:val="Default"/>
        <w:widowControl w:val="0"/>
        <w:jc w:val="both"/>
        <w:rPr>
          <w:b/>
          <w:bCs/>
          <w:sz w:val="20"/>
          <w:szCs w:val="20"/>
        </w:rPr>
      </w:pPr>
    </w:p>
    <w:p w14:paraId="5DFA336A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b/>
          <w:bCs/>
          <w:sz w:val="20"/>
          <w:szCs w:val="20"/>
        </w:rPr>
        <w:t xml:space="preserve">Pomiary towarzyszące </w:t>
      </w:r>
    </w:p>
    <w:p w14:paraId="62935F25" w14:textId="77777777" w:rsidR="00E74C84" w:rsidRPr="00226EC8" w:rsidRDefault="00E74C84" w:rsidP="00D9724E">
      <w:pPr>
        <w:pStyle w:val="Default"/>
        <w:widowControl w:val="0"/>
        <w:jc w:val="both"/>
        <w:rPr>
          <w:sz w:val="20"/>
          <w:szCs w:val="20"/>
        </w:rPr>
      </w:pPr>
      <w:r w:rsidRPr="00226EC8">
        <w:rPr>
          <w:sz w:val="20"/>
          <w:szCs w:val="20"/>
        </w:rPr>
        <w:lastRenderedPageBreak/>
        <w:t xml:space="preserve">Dla każdego z punktów pomiarowych hałasu należy ponadto wykonywać pomiary towarzyszące: natężenia ruchu (w podziale na pojazdy lekkie i ciężkie), prędkości pojazdów i warunków atmosferycznych (siła i kierunek wiatru, temperatura, wilgotność, ciśnienie). Pomiary te należy wykonywać w tym samym czasie co pomiary poziomu hałasu. </w:t>
      </w:r>
    </w:p>
    <w:p w14:paraId="4AB5EF06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Pomiary towarzyszące prowadzi się w celu: </w:t>
      </w:r>
    </w:p>
    <w:p w14:paraId="409F9830" w14:textId="77777777" w:rsidR="00E74C84" w:rsidRPr="00226EC8" w:rsidRDefault="00E74C84" w:rsidP="00D02A18">
      <w:pPr>
        <w:pStyle w:val="Default"/>
        <w:numPr>
          <w:ilvl w:val="0"/>
          <w:numId w:val="9"/>
        </w:numPr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określenia, czy zostały spełnione brzegowe warunki atmosferyczne wymagane dla danej metody pomiaru hałasu lub wynikające ze specyfikacji urządzeń pomiarowych hałasu, </w:t>
      </w:r>
    </w:p>
    <w:p w14:paraId="459E4F91" w14:textId="77777777" w:rsidR="00E74C84" w:rsidRPr="00226EC8" w:rsidRDefault="00E74C84" w:rsidP="00D02A18">
      <w:pPr>
        <w:pStyle w:val="Default"/>
        <w:numPr>
          <w:ilvl w:val="0"/>
          <w:numId w:val="9"/>
        </w:numPr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określenia dodatkowych parametrów do uwzględnienia w modelu rozprzestrzeniania się hałasu. </w:t>
      </w:r>
    </w:p>
    <w:p w14:paraId="655F3741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</w:p>
    <w:p w14:paraId="10D7A0B1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>Tym samym wymaga się, aby warunki panujące w punk</w:t>
      </w:r>
      <w:r w:rsidR="002962AC" w:rsidRPr="00226EC8">
        <w:rPr>
          <w:sz w:val="20"/>
          <w:szCs w:val="20"/>
        </w:rPr>
        <w:t>cie</w:t>
      </w:r>
      <w:r w:rsidRPr="00226EC8">
        <w:rPr>
          <w:sz w:val="20"/>
          <w:szCs w:val="20"/>
        </w:rPr>
        <w:t xml:space="preserve"> pomiarów dodatkowych były reprezentatywne dla warunków w punktach pomiaru hałasu charakteryzowanych przez pomiar towarzyszący. </w:t>
      </w:r>
    </w:p>
    <w:p w14:paraId="3B3C653E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W przypadku, gdy pomiar towarzyszący prowadzony jest poza miejscem wykonywania pomiaru hałasu (w szczególności charakteryzuje więcej niż jeden punkt pomiarowy hałasu) w przeglądzie ekologicznym należy zawrzeć zestawienie lokalizacji punktów pomiarowych hałasu z charakteryzującymi je punktami, w których prowadzono pomiary towarzyszące. W przedmiotowym opracowaniu analizie należy dowieść reprezentatywność warunków (atmosferycznych, ruchowych) w punktach wykonywania pomiarów dodatkowych dla przekrojów, w których prowadzono pomiar hałasu. </w:t>
      </w:r>
    </w:p>
    <w:p w14:paraId="1704C52E" w14:textId="77777777" w:rsidR="009018E9" w:rsidRPr="00226EC8" w:rsidRDefault="009018E9" w:rsidP="00F53A5E">
      <w:pPr>
        <w:pStyle w:val="Default"/>
        <w:jc w:val="both"/>
        <w:rPr>
          <w:b/>
          <w:bCs/>
          <w:sz w:val="20"/>
          <w:szCs w:val="20"/>
        </w:rPr>
      </w:pPr>
    </w:p>
    <w:p w14:paraId="2D0D3E65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b/>
          <w:bCs/>
          <w:sz w:val="20"/>
          <w:szCs w:val="20"/>
        </w:rPr>
        <w:t xml:space="preserve">Pomiary ruchu drogowego i prędkości potoku pojazdów </w:t>
      </w:r>
    </w:p>
    <w:p w14:paraId="701F6382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Pomiary natężenia ruchu oraz prędkości pojazdów muszą być wykonywane z zachowaniem warunków bezpieczeństwa dla użytkowników drogi oraz przygotowujących i wykonujących pomiary oraz w sposób niepowodujący zmiany prędkości ruchu pojazdów na drodze (stanowisko pomiarów prędkości należy odpowiednio zamaskować, aby obecność urządzenia nie powodowała zmiany wyników pomiarów). </w:t>
      </w:r>
    </w:p>
    <w:p w14:paraId="7F39629E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Pomiary natężenia ruchu powinny być prowadzone odrębnie dla każdego z kierunków ruchu i rodzajów pojazdów (pojazdy lekkie i ciężkie) w ciągu pory dnia (od godz. 6.00 do 22.00) i w ciągu pory nocy (od godz. 22.00 do 6.00). </w:t>
      </w:r>
    </w:p>
    <w:p w14:paraId="578932EB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Pomiary natężenia ruchu drogowego powinny być wykonywane, we wszystkich przekrojach charakteryzujących natężenie ruchu na drodze, prowadzone i sumowane w interwałach 1- godzinnych (rozpoczynanych o pełnej godzinie, np. 22.00), oddzielnie dla każdego kierunku ruchu, niezależnie od liczby pasów ruchu występujących na danym kierunku. </w:t>
      </w:r>
    </w:p>
    <w:p w14:paraId="45735463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Pomiary prędkości pojazdów należy wykonywać w lokalizacjach charakteryzujących się prędkości pojazdów na przekrojach drogowych, w których wykonuje się pomiar hałasu. </w:t>
      </w:r>
    </w:p>
    <w:p w14:paraId="74792CD5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Zamawiający dopuszcza dowolne metody zliczania i kwalifikacji rodzajów pojazdów pod warunkiem zawarcia w przeglądzie opisu metody i udokumentowania pomiaru. </w:t>
      </w:r>
    </w:p>
    <w:p w14:paraId="67B9E388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Nie dopuszcza się szacowania natężenia i struktury ruchu (wymagane rzeczywiste pomiary ruchu w dniu wykonywania pomiaru hałasu). </w:t>
      </w:r>
    </w:p>
    <w:p w14:paraId="615AD7DC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Pomiary prędkości pojazdów na badanym odcinku drogi powinny być prowadzone z częstotliwością: </w:t>
      </w:r>
    </w:p>
    <w:p w14:paraId="7517EBA2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- w porze dnia (od godz. 6.00 do 22.00) - minimum 150 razy dla pojazdów lekkich oraz minimum 50 razy dla pojazdów ciężkich, </w:t>
      </w:r>
    </w:p>
    <w:p w14:paraId="31B7A874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- w porze nocy (od godz. 22.00 do 6.00) - minimum 50 razy dla pojazdów lekkich oraz minimum 25 razy dla pojazdów ciężkich; </w:t>
      </w:r>
    </w:p>
    <w:p w14:paraId="6DC634B1" w14:textId="77777777" w:rsidR="00877B84" w:rsidRPr="00226EC8" w:rsidRDefault="00E74C84" w:rsidP="00877B84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- odrębnie dla każdego kierunku ruchu. </w:t>
      </w:r>
    </w:p>
    <w:p w14:paraId="67E0603C" w14:textId="77777777" w:rsidR="00E74C84" w:rsidRPr="00226EC8" w:rsidRDefault="00E74C84" w:rsidP="00877B84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Na podstawie wyników pomiarów prędkości poszczególnych pojazdów należy określić średnie prędkości pojazdów lekkich i ciężkich w porach dnia i nocy. Częstotliwość pomiarów prędkości pojazdów lub sposób uśredniania wyników poszczególnych pomiarów powinna oddawać zmienność natężenia rozkładu ruchu w trakcie doby. Pomiary w trakcie kolejnych okresów pory dnia i nocy, powinny być odpowiednio zagęszczenie w okresach zwiększonego natężenia ruchu lub charakteryzować z góry założone przedziały czasowe, w których zmierzone prędkości pojazdów należy wstępnie uśrednić (oddzielnie w stosunku do pojazdów lekkich i ciężki). Średnie dla okresów nocy i dnia (oddzielnie w stosunku do pojazdów lekkich i ciężki) należy wyciągnąć jako średnie ważone względem liczby pojazdów </w:t>
      </w:r>
      <w:r w:rsidRPr="00226EC8">
        <w:rPr>
          <w:sz w:val="20"/>
          <w:szCs w:val="20"/>
        </w:rPr>
        <w:lastRenderedPageBreak/>
        <w:t xml:space="preserve">(odpowiednio lekkich lub ciężkich) z wyników otrzymanych dla poszczególnych przedziałów czasowych. </w:t>
      </w:r>
    </w:p>
    <w:p w14:paraId="25D8DA68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W przypadku wykonania mniejszej liczby pomiarów należy wykazać statystycznie, że reprezentowana średnia prędkość strumienia pojazdów jest odpowiednia dla całego strumienia pojazdów, a pomiar większej liczby pojazdów byłby nieistotny z punktu widzenia średniej prędkości strumienia ruchu. Pomiar prędkości pojazdów powinien reprezentować zarówno przejazd swobodny oraz kolumnowy pojazdów w przypadku, gdy taki rodzaj ruchu występuje na drodze. </w:t>
      </w:r>
    </w:p>
    <w:p w14:paraId="0B3F7DE2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Jako pojazdy lekkie przyjmuje się: samochody osobowe (do 9 miejsc z kierowcą), mikrobusy z przyczepą lub bez, lekkie samochody ciężarowe o dopuszczalnej masie całkowitej do 3,5 Mg z przyczepą lub bez, samochody dostawcze do 3,5 Mg.12. </w:t>
      </w:r>
    </w:p>
    <w:p w14:paraId="1DCD0020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Jako pojazdy ciężkie przyjmuje się motorowery, skutery, motocykle, samochody ciężarowe o dopuszczalnej masie całkowitej powyżej 3,5 Mg bez przyczep, samochody specjalne, ciągniki siodłowe bez naczep, samochody ciężarowe o dopuszczalnej masie całkowitej powyżej 3,5 Mg z jedną lub więcej przyczepami, ciągniki siodłowe z naczepami, ciągniki balastowe z przyczepami standardowymi lub niskopodwoziowymi, autobusy, trolejbusy, ciągniki rolnicze z przyczepami lub bez, maszyny samobieżne (walce drogowe, koparki itp.). </w:t>
      </w:r>
    </w:p>
    <w:p w14:paraId="5C8A87DE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Na potrzeby prowadzonych analiz średnią (ważoną) prędkość potoku wszystkich pojazdów należy wyznaczać, oddzielnie dla pory dnia i nocy, ze wzoru: </w:t>
      </w:r>
    </w:p>
    <w:p w14:paraId="498B2AFC" w14:textId="77777777" w:rsidR="000D7AF3" w:rsidRPr="00336F26" w:rsidRDefault="000D7AF3" w:rsidP="00F53A5E">
      <w:pPr>
        <w:pStyle w:val="Default"/>
        <w:jc w:val="both"/>
        <w:rPr>
          <w:sz w:val="20"/>
          <w:szCs w:val="20"/>
          <w:highlight w:val="yellow"/>
        </w:rPr>
      </w:pPr>
      <w:r w:rsidRPr="00336F26">
        <w:rPr>
          <w:noProof/>
          <w:sz w:val="20"/>
          <w:szCs w:val="20"/>
          <w:highlight w:val="yellow"/>
          <w:lang w:eastAsia="pl-PL"/>
        </w:rPr>
        <w:drawing>
          <wp:inline distT="0" distB="0" distL="0" distR="0" wp14:anchorId="47BC08C1" wp14:editId="13A8BC57">
            <wp:extent cx="5760720" cy="202491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2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CEF7E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b/>
          <w:bCs/>
          <w:sz w:val="20"/>
          <w:szCs w:val="20"/>
        </w:rPr>
        <w:t xml:space="preserve">Pomiary warunków atmosferycznych </w:t>
      </w:r>
    </w:p>
    <w:p w14:paraId="547CAED5" w14:textId="77777777" w:rsidR="00E74C84" w:rsidRPr="00226EC8" w:rsidRDefault="00E74C84" w:rsidP="00F53A5E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Wytyczne dot. wykonywania pomiarów warunków atmosferycznych oraz warunki brzegowe, w których dopuszczalne jest prowadzenie pomiarów hałasu zostały określone w rozporządzeniu w dnia 16 czerwca 2011 r. w sprawie wymagań w zakresie prowadzenia pomiarów poziomów w środowisku substancji lub energii przez zarządzającego drogą, linią kolejową, linią tramwajową, lotniskiem, portem (Dz. U. Nr 140, poz. 824, z późn. zm.). </w:t>
      </w:r>
    </w:p>
    <w:p w14:paraId="4E4BF72C" w14:textId="77777777" w:rsidR="00EB50F5" w:rsidRPr="00226EC8" w:rsidRDefault="00E74C84" w:rsidP="00EB50F5">
      <w:pPr>
        <w:pStyle w:val="Default"/>
        <w:jc w:val="both"/>
        <w:rPr>
          <w:b/>
          <w:bCs/>
          <w:sz w:val="20"/>
          <w:szCs w:val="20"/>
        </w:rPr>
      </w:pPr>
      <w:r w:rsidRPr="00226EC8">
        <w:rPr>
          <w:b/>
          <w:bCs/>
          <w:sz w:val="20"/>
          <w:szCs w:val="20"/>
        </w:rPr>
        <w:t xml:space="preserve">Obliczenia akustyczne </w:t>
      </w:r>
    </w:p>
    <w:p w14:paraId="53562C00" w14:textId="76CEAD84" w:rsidR="00E74C84" w:rsidRPr="00226EC8" w:rsidRDefault="00E74C84" w:rsidP="00EB50F5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 xml:space="preserve">Wymaga się, aby w punktach pomiarowych oraz przy wszystkich innych budynkach </w:t>
      </w:r>
      <w:r w:rsidR="001632C7" w:rsidRPr="00226EC8">
        <w:rPr>
          <w:sz w:val="20"/>
          <w:szCs w:val="20"/>
        </w:rPr>
        <w:t xml:space="preserve">przeznaczonych na pobyt ludzi </w:t>
      </w:r>
      <w:r w:rsidR="00474582">
        <w:rPr>
          <w:sz w:val="20"/>
          <w:szCs w:val="20"/>
        </w:rPr>
        <w:t xml:space="preserve">oraz na granicy terenów chronionych </w:t>
      </w:r>
      <w:r w:rsidRPr="00226EC8">
        <w:rPr>
          <w:sz w:val="20"/>
          <w:szCs w:val="20"/>
        </w:rPr>
        <w:t xml:space="preserve">znajdujących się przy drodze Wykonawca określił poziomy hałasu metodą obliczeniową. Na powyższe przeliczenia Zamawiający wymaga posiadanie certyfikatu akredytacji zgodnie z art. 147a ust.1 pkt 1 ustawy Prawo ochrony środowiska. </w:t>
      </w:r>
    </w:p>
    <w:p w14:paraId="7B82817D" w14:textId="7B3AB76D" w:rsidR="00E74C84" w:rsidRPr="00226EC8" w:rsidRDefault="00E74C84" w:rsidP="003B48A3">
      <w:pPr>
        <w:pStyle w:val="Default"/>
        <w:jc w:val="both"/>
        <w:rPr>
          <w:sz w:val="20"/>
          <w:szCs w:val="20"/>
        </w:rPr>
      </w:pPr>
      <w:r w:rsidRPr="00226EC8">
        <w:rPr>
          <w:sz w:val="20"/>
          <w:szCs w:val="20"/>
        </w:rPr>
        <w:t>Model obliczeniowy opracowany na potrzeby określenia poziomu hałasu poza punktami, w których dokonano pomiaru hałasu metodą pomiarów ciągłych (w szczególności na potrzeby map rozprzestrzeniania hałasu oraz w celu określenia poziomu hałasu przy innych budynkach znajdujących się w rejonie drogi) należy opracować</w:t>
      </w:r>
      <w:r w:rsidR="003B48A3">
        <w:rPr>
          <w:sz w:val="20"/>
          <w:szCs w:val="20"/>
        </w:rPr>
        <w:t xml:space="preserve"> </w:t>
      </w:r>
      <w:r w:rsidRPr="00226EC8">
        <w:rPr>
          <w:sz w:val="20"/>
          <w:szCs w:val="20"/>
        </w:rPr>
        <w:t xml:space="preserve">w oparciu o trójwymiarowy model terenu przyjmując w modelu siatkę obliczeniową nie większą niż 5 x 5 m, liczbę odbić nie mniejszą niż 2. </w:t>
      </w:r>
    </w:p>
    <w:p w14:paraId="58AE8AE6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</w:p>
    <w:p w14:paraId="3B138860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Model należy skalibrować i zweryfikować na podstawie rzeczywistych pomiarów hałasu (w punktach pomiarowych, dla pory dnia i nocy. </w:t>
      </w:r>
    </w:p>
    <w:p w14:paraId="77639726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Kalibrację modelu obliczeniowego należy przeprowadzić w oparciu o wyniki pomiarów hałasu metodą pomiarów ciągłych w 24 godzinnym czasie (z wyróżnieniem pory nocy i dnia). </w:t>
      </w:r>
    </w:p>
    <w:p w14:paraId="42AA898F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sz w:val="20"/>
          <w:szCs w:val="20"/>
        </w:rPr>
        <w:lastRenderedPageBreak/>
        <w:t xml:space="preserve">Wymaga się spełnienia warunku koniecznego określonego w zał. nr 3 Rozporządzenia Ministra Środowiska z dnia 16 czerwca 2011r. w sprawie wymagań w zakresie prowadzenia pomiarów poziomów w środowisku substancji lub energii przez zarządzającego drogą, linią kolejową, linią tramwajową, lotniskiem, portem (Dz. U. Nr 140, poz. 824, z późn. zm.) p. H. pp. 3, a także przedstawienia w przeglądzie ekologicznym dowodu, o którym mowa w p. H. pp. 4 ww. załącznika do rozporządzenia. Zamawiający wymaga przedstawienia porównania zmierzonych poziomów dźwięku z obliczonym poziomem dźwięku z każdego punktu pomiarowego. </w:t>
      </w:r>
    </w:p>
    <w:p w14:paraId="236C1D6D" w14:textId="77777777" w:rsidR="0009678E" w:rsidRPr="007178EE" w:rsidRDefault="0009678E" w:rsidP="00F53A5E">
      <w:pPr>
        <w:pStyle w:val="Default"/>
        <w:jc w:val="both"/>
        <w:rPr>
          <w:sz w:val="20"/>
          <w:szCs w:val="20"/>
        </w:rPr>
      </w:pPr>
    </w:p>
    <w:p w14:paraId="05B19659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Obliczenia w punktach receptorowych zlokalizowanych na tle elewacji budynku (na wysokości okna kondygnacji narażonej na hałas) prowadzi się na podstawie skalibrowanego modelu obliczeniowego, zgodnie z załącznikiem nr 3 rozporządzenia [3]. W obliczeniach poziomu hałasu w punkcie receptorowym nie uwzględnia się odbicia hałasu od fasady (opcja w programie obliczeniowym). </w:t>
      </w:r>
    </w:p>
    <w:p w14:paraId="08E18D35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W opracowaniu należy przedstawić m.in: </w:t>
      </w:r>
    </w:p>
    <w:p w14:paraId="4FF2D88F" w14:textId="77777777" w:rsidR="00E74C84" w:rsidRPr="007178EE" w:rsidRDefault="00E74C84" w:rsidP="00D02A18">
      <w:pPr>
        <w:pStyle w:val="Default"/>
        <w:numPr>
          <w:ilvl w:val="0"/>
          <w:numId w:val="11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zestawienie wyników obliczeń w formie tabelarycznej dla stanu obecnego dla terenów chronionych przed hałasem tj. przedstawienie wyników poziomu hałasu dla konkretnego receptora zgodnie z poniższą tabelą: </w:t>
      </w:r>
    </w:p>
    <w:p w14:paraId="326AC988" w14:textId="77777777" w:rsidR="0009678E" w:rsidRPr="007178EE" w:rsidRDefault="0009678E" w:rsidP="00F53A5E">
      <w:pPr>
        <w:pStyle w:val="Default"/>
        <w:jc w:val="both"/>
        <w:rPr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92"/>
        <w:gridCol w:w="1418"/>
        <w:gridCol w:w="1036"/>
        <w:gridCol w:w="710"/>
        <w:gridCol w:w="838"/>
        <w:gridCol w:w="696"/>
        <w:gridCol w:w="838"/>
        <w:gridCol w:w="696"/>
      </w:tblGrid>
      <w:tr w:rsidR="0009678E" w:rsidRPr="007178EE" w14:paraId="3AB2D476" w14:textId="77777777" w:rsidTr="0009678E">
        <w:tc>
          <w:tcPr>
            <w:tcW w:w="846" w:type="dxa"/>
            <w:vMerge w:val="restart"/>
          </w:tcPr>
          <w:p w14:paraId="45C2293E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Numer punktu receptora</w:t>
            </w:r>
          </w:p>
        </w:tc>
        <w:tc>
          <w:tcPr>
            <w:tcW w:w="992" w:type="dxa"/>
            <w:vMerge w:val="restart"/>
          </w:tcPr>
          <w:p w14:paraId="44B50A43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Km/strona drogi</w:t>
            </w:r>
          </w:p>
        </w:tc>
        <w:tc>
          <w:tcPr>
            <w:tcW w:w="992" w:type="dxa"/>
            <w:vMerge w:val="restart"/>
          </w:tcPr>
          <w:p w14:paraId="705784E7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 xml:space="preserve">Kondygnacja </w:t>
            </w:r>
          </w:p>
        </w:tc>
        <w:tc>
          <w:tcPr>
            <w:tcW w:w="1418" w:type="dxa"/>
            <w:vMerge w:val="restart"/>
          </w:tcPr>
          <w:p w14:paraId="68928694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Oznaczenie MPZP/art. 115 POŚ</w:t>
            </w:r>
          </w:p>
        </w:tc>
        <w:tc>
          <w:tcPr>
            <w:tcW w:w="1746" w:type="dxa"/>
            <w:gridSpan w:val="2"/>
          </w:tcPr>
          <w:p w14:paraId="5841D4EC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Poziom dopuszczalny</w:t>
            </w:r>
          </w:p>
        </w:tc>
        <w:tc>
          <w:tcPr>
            <w:tcW w:w="1534" w:type="dxa"/>
            <w:gridSpan w:val="2"/>
          </w:tcPr>
          <w:p w14:paraId="709256EB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Wyniki obliczeń</w:t>
            </w:r>
          </w:p>
        </w:tc>
        <w:tc>
          <w:tcPr>
            <w:tcW w:w="1534" w:type="dxa"/>
            <w:gridSpan w:val="2"/>
          </w:tcPr>
          <w:p w14:paraId="391D78DF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 xml:space="preserve">Przekroczenia </w:t>
            </w:r>
          </w:p>
        </w:tc>
      </w:tr>
      <w:tr w:rsidR="0009678E" w:rsidRPr="007178EE" w14:paraId="51F9BA00" w14:textId="77777777" w:rsidTr="0009678E">
        <w:tc>
          <w:tcPr>
            <w:tcW w:w="846" w:type="dxa"/>
            <w:vMerge/>
          </w:tcPr>
          <w:p w14:paraId="798D7759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3289249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0680C53A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14:paraId="151AF938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036" w:type="dxa"/>
          </w:tcPr>
          <w:p w14:paraId="46D7A732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 xml:space="preserve">Pora dzienna </w:t>
            </w:r>
          </w:p>
          <w:p w14:paraId="5A35F870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L</w:t>
            </w:r>
            <w:r w:rsidRPr="007178EE">
              <w:rPr>
                <w:sz w:val="16"/>
                <w:szCs w:val="16"/>
                <w:vertAlign w:val="subscript"/>
              </w:rPr>
              <w:t>AeqD</w:t>
            </w:r>
            <w:r w:rsidRPr="007178EE">
              <w:rPr>
                <w:sz w:val="16"/>
                <w:szCs w:val="16"/>
              </w:rPr>
              <w:t xml:space="preserve"> [dB]</w:t>
            </w:r>
          </w:p>
        </w:tc>
        <w:tc>
          <w:tcPr>
            <w:tcW w:w="710" w:type="dxa"/>
          </w:tcPr>
          <w:p w14:paraId="6388C145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 xml:space="preserve">Pora nocna </w:t>
            </w:r>
          </w:p>
          <w:p w14:paraId="106B5314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L</w:t>
            </w:r>
            <w:r w:rsidRPr="007178EE">
              <w:rPr>
                <w:sz w:val="16"/>
                <w:szCs w:val="16"/>
                <w:vertAlign w:val="subscript"/>
              </w:rPr>
              <w:t>AeqN</w:t>
            </w:r>
            <w:r w:rsidRPr="007178EE">
              <w:rPr>
                <w:sz w:val="16"/>
                <w:szCs w:val="16"/>
              </w:rPr>
              <w:t xml:space="preserve"> [dB]</w:t>
            </w:r>
          </w:p>
        </w:tc>
        <w:tc>
          <w:tcPr>
            <w:tcW w:w="838" w:type="dxa"/>
          </w:tcPr>
          <w:p w14:paraId="005EE609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 xml:space="preserve">Pora dzienna </w:t>
            </w:r>
          </w:p>
          <w:p w14:paraId="53AB8A7C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L</w:t>
            </w:r>
            <w:r w:rsidRPr="007178EE">
              <w:rPr>
                <w:sz w:val="16"/>
                <w:szCs w:val="16"/>
                <w:vertAlign w:val="subscript"/>
              </w:rPr>
              <w:t>AeqD</w:t>
            </w:r>
            <w:r w:rsidRPr="007178EE">
              <w:rPr>
                <w:sz w:val="16"/>
                <w:szCs w:val="16"/>
              </w:rPr>
              <w:t xml:space="preserve"> [dB]</w:t>
            </w:r>
          </w:p>
        </w:tc>
        <w:tc>
          <w:tcPr>
            <w:tcW w:w="696" w:type="dxa"/>
          </w:tcPr>
          <w:p w14:paraId="76EC9F1F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 xml:space="preserve">Pora nocna </w:t>
            </w:r>
          </w:p>
          <w:p w14:paraId="6EA15BF3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L</w:t>
            </w:r>
            <w:r w:rsidRPr="007178EE">
              <w:rPr>
                <w:sz w:val="16"/>
                <w:szCs w:val="16"/>
                <w:vertAlign w:val="subscript"/>
              </w:rPr>
              <w:t>AeqN</w:t>
            </w:r>
            <w:r w:rsidRPr="007178EE">
              <w:rPr>
                <w:sz w:val="16"/>
                <w:szCs w:val="16"/>
              </w:rPr>
              <w:t xml:space="preserve"> [dB]</w:t>
            </w:r>
          </w:p>
        </w:tc>
        <w:tc>
          <w:tcPr>
            <w:tcW w:w="838" w:type="dxa"/>
          </w:tcPr>
          <w:p w14:paraId="3F516480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 xml:space="preserve">Pora dzienna </w:t>
            </w:r>
          </w:p>
          <w:p w14:paraId="308959A5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L</w:t>
            </w:r>
            <w:r w:rsidRPr="007178EE">
              <w:rPr>
                <w:sz w:val="16"/>
                <w:szCs w:val="16"/>
                <w:vertAlign w:val="subscript"/>
              </w:rPr>
              <w:t>AeqD</w:t>
            </w:r>
            <w:r w:rsidRPr="007178EE">
              <w:rPr>
                <w:sz w:val="16"/>
                <w:szCs w:val="16"/>
              </w:rPr>
              <w:t xml:space="preserve"> [dB]</w:t>
            </w:r>
          </w:p>
        </w:tc>
        <w:tc>
          <w:tcPr>
            <w:tcW w:w="696" w:type="dxa"/>
          </w:tcPr>
          <w:p w14:paraId="2040CBEF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 xml:space="preserve">Pora nocna </w:t>
            </w:r>
          </w:p>
          <w:p w14:paraId="70DC641E" w14:textId="77777777" w:rsidR="0009678E" w:rsidRPr="007178EE" w:rsidRDefault="0009678E" w:rsidP="0009678E">
            <w:pPr>
              <w:pStyle w:val="Default"/>
              <w:jc w:val="both"/>
              <w:rPr>
                <w:sz w:val="16"/>
                <w:szCs w:val="16"/>
              </w:rPr>
            </w:pPr>
            <w:r w:rsidRPr="007178EE">
              <w:rPr>
                <w:sz w:val="16"/>
                <w:szCs w:val="16"/>
              </w:rPr>
              <w:t>L</w:t>
            </w:r>
            <w:r w:rsidRPr="007178EE">
              <w:rPr>
                <w:sz w:val="16"/>
                <w:szCs w:val="16"/>
                <w:vertAlign w:val="subscript"/>
              </w:rPr>
              <w:t>AeqN</w:t>
            </w:r>
            <w:r w:rsidRPr="007178EE">
              <w:rPr>
                <w:sz w:val="16"/>
                <w:szCs w:val="16"/>
              </w:rPr>
              <w:t xml:space="preserve"> [dB]</w:t>
            </w:r>
          </w:p>
        </w:tc>
      </w:tr>
      <w:tr w:rsidR="0009678E" w:rsidRPr="007178EE" w14:paraId="6E2F5A10" w14:textId="77777777" w:rsidTr="0009678E">
        <w:tc>
          <w:tcPr>
            <w:tcW w:w="846" w:type="dxa"/>
          </w:tcPr>
          <w:p w14:paraId="74616970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5816ECEA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14:paraId="028BB756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505080D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1036" w:type="dxa"/>
          </w:tcPr>
          <w:p w14:paraId="6D12C233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710" w:type="dxa"/>
          </w:tcPr>
          <w:p w14:paraId="03B10974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38" w:type="dxa"/>
          </w:tcPr>
          <w:p w14:paraId="39C46269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696" w:type="dxa"/>
          </w:tcPr>
          <w:p w14:paraId="3E00239F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838" w:type="dxa"/>
          </w:tcPr>
          <w:p w14:paraId="26635D8F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  <w:tc>
          <w:tcPr>
            <w:tcW w:w="696" w:type="dxa"/>
          </w:tcPr>
          <w:p w14:paraId="4D0905C6" w14:textId="77777777" w:rsidR="0009678E" w:rsidRPr="007178EE" w:rsidRDefault="0009678E" w:rsidP="00F53A5E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</w:tbl>
    <w:p w14:paraId="299F0F8D" w14:textId="77777777" w:rsidR="0009678E" w:rsidRPr="007178EE" w:rsidRDefault="0009678E" w:rsidP="00F53A5E">
      <w:pPr>
        <w:pStyle w:val="Default"/>
        <w:jc w:val="both"/>
        <w:rPr>
          <w:sz w:val="20"/>
          <w:szCs w:val="20"/>
        </w:rPr>
      </w:pPr>
    </w:p>
    <w:p w14:paraId="562451E3" w14:textId="77777777" w:rsidR="0009678E" w:rsidRPr="007178EE" w:rsidRDefault="00E74C84" w:rsidP="00D02A18">
      <w:pPr>
        <w:pStyle w:val="Default"/>
        <w:numPr>
          <w:ilvl w:val="0"/>
          <w:numId w:val="11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punkty receptorowe należy założyć dla wszystkich budynków chronionych znajdujących się w zasięgu oddziaływania drogi; punkty pomiarowe wyznaczone do fizycznych pomiarów mają być również punktami receptorowymi. </w:t>
      </w:r>
    </w:p>
    <w:p w14:paraId="4A665E1C" w14:textId="77777777" w:rsidR="0009678E" w:rsidRPr="007178EE" w:rsidRDefault="00E74C84" w:rsidP="00D02A18">
      <w:pPr>
        <w:pStyle w:val="Default"/>
        <w:numPr>
          <w:ilvl w:val="0"/>
          <w:numId w:val="11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wyniki obliczeń należy przedstawić dla stanu aktualnego oraz stanu projektowanego po zastosowaniu zabezpieczeń akustycznych o ile będą konieczne, </w:t>
      </w:r>
    </w:p>
    <w:p w14:paraId="5435408C" w14:textId="77777777" w:rsidR="0009678E" w:rsidRPr="007178EE" w:rsidRDefault="00E74C84" w:rsidP="00D02A18">
      <w:pPr>
        <w:pStyle w:val="Default"/>
        <w:numPr>
          <w:ilvl w:val="0"/>
          <w:numId w:val="11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wyniki obliczeń należy przedstawić dla stanu aktualnego oraz stanu projektowanego </w:t>
      </w:r>
      <w:r w:rsidR="0009678E" w:rsidRPr="007178EE">
        <w:rPr>
          <w:sz w:val="20"/>
          <w:szCs w:val="20"/>
        </w:rPr>
        <w:t xml:space="preserve">po </w:t>
      </w:r>
      <w:r w:rsidRPr="007178EE">
        <w:rPr>
          <w:sz w:val="20"/>
          <w:szCs w:val="20"/>
        </w:rPr>
        <w:t xml:space="preserve">zastosowaniu zabezpieczeń akustycznych o ile będą konieczne w odniesieniu do oddziaływań skumulowanych (o ile sytuacja taka będzie miała miejsce). Należy przedstawić wyniki w poszczególnych receptorach dla oddziaływań skumulowanych: tj. oddziaływanie od drogi krajowej i innych źródeł hałasu, oddziaływanie wyłącznie od drogi krajowej i oddziaływanie wyłącznie od tych źródeł. </w:t>
      </w:r>
    </w:p>
    <w:p w14:paraId="19FA15AD" w14:textId="77777777" w:rsidR="0009678E" w:rsidRPr="007178EE" w:rsidRDefault="00E74C84" w:rsidP="00D02A18">
      <w:pPr>
        <w:pStyle w:val="Default"/>
        <w:numPr>
          <w:ilvl w:val="0"/>
          <w:numId w:val="11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wyniki obliczeń w formie graficznej (na aktualnych lub zaktualizowanych ortofotomapach). </w:t>
      </w:r>
    </w:p>
    <w:p w14:paraId="2A1E4705" w14:textId="00FFE56E" w:rsidR="00E74C84" w:rsidRPr="007178EE" w:rsidRDefault="00E74C84" w:rsidP="00D02A18">
      <w:pPr>
        <w:pStyle w:val="Default"/>
        <w:numPr>
          <w:ilvl w:val="0"/>
          <w:numId w:val="11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>analizę skumulowanego oddziaływania hałasu pochodzącego od przedmiotowej drogi krajowej z hałasem innego pochodzenia (inne źródła hałasu występujące w pobliżu drogi np. hałaśliwe usługi</w:t>
      </w:r>
      <w:r w:rsidR="003B48A3">
        <w:rPr>
          <w:sz w:val="20"/>
          <w:szCs w:val="20"/>
        </w:rPr>
        <w:t>, zakłady produkcji</w:t>
      </w:r>
      <w:r w:rsidRPr="007178EE">
        <w:rPr>
          <w:sz w:val="20"/>
          <w:szCs w:val="20"/>
        </w:rPr>
        <w:t xml:space="preserve"> itp.). </w:t>
      </w:r>
    </w:p>
    <w:p w14:paraId="669754FE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</w:p>
    <w:p w14:paraId="56A48DBB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b/>
          <w:bCs/>
          <w:sz w:val="20"/>
          <w:szCs w:val="20"/>
        </w:rPr>
        <w:t xml:space="preserve">Szczegółowe wymagania dla opracowania mapy poziomu hałasu drogowego w środowisku </w:t>
      </w:r>
    </w:p>
    <w:p w14:paraId="01DE29A3" w14:textId="39CB58D2" w:rsidR="00E74C84" w:rsidRPr="007178EE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sz w:val="20"/>
          <w:szCs w:val="20"/>
        </w:rPr>
        <w:t>Mapę rozprzestrzeniania się dźwięku należy wykonać dla całej długości analizowanego odcinka. - Zasięg izofon charakteryzujących dopuszczalne poziomy hałasu w środowisku (na dzień sporządzania opisu przedmiotu zamówienia należy określić na wysokości 4 m n.p.t</w:t>
      </w:r>
      <w:r w:rsidR="00754566">
        <w:rPr>
          <w:sz w:val="20"/>
          <w:szCs w:val="20"/>
        </w:rPr>
        <w:t xml:space="preserve"> oraz na poziomie 1,5 m n.p.t.</w:t>
      </w:r>
      <w:r w:rsidRPr="007178EE">
        <w:rPr>
          <w:sz w:val="20"/>
          <w:szCs w:val="20"/>
        </w:rPr>
        <w:t xml:space="preserve">).: </w:t>
      </w:r>
    </w:p>
    <w:p w14:paraId="42EFF881" w14:textId="77777777" w:rsidR="00855107" w:rsidRPr="007178EE" w:rsidRDefault="00E74C84" w:rsidP="00D02A18">
      <w:pPr>
        <w:pStyle w:val="Default"/>
        <w:numPr>
          <w:ilvl w:val="0"/>
          <w:numId w:val="12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Dla pory dnia i nocy – stan obecny, </w:t>
      </w:r>
    </w:p>
    <w:p w14:paraId="0B1D3FBD" w14:textId="77777777" w:rsidR="00E74C84" w:rsidRPr="007178EE" w:rsidRDefault="00E74C84" w:rsidP="00D02A18">
      <w:pPr>
        <w:pStyle w:val="Default"/>
        <w:numPr>
          <w:ilvl w:val="0"/>
          <w:numId w:val="12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Dla pory dnia i nocy – po zastosowaniu proponowanych zabezpieczeń przeciwhałasowych (dla danego wariantu), </w:t>
      </w:r>
    </w:p>
    <w:p w14:paraId="7C22FC17" w14:textId="77777777" w:rsidR="00E74C84" w:rsidRPr="007178EE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- Mapy powinny być opracowane przez Wykonawcę w oparciu o numeryczny model terenu 3D (wektoryzacje terenu x, y, z ) – wykreślenie (z uwzględnieniem sytuacji wysokościowej) izofon charakteryzujących odpowiednio dopuszczalne poziomy hałasu określone w </w:t>
      </w:r>
      <w:r w:rsidRPr="007178EE">
        <w:rPr>
          <w:i/>
          <w:iCs/>
          <w:sz w:val="20"/>
          <w:szCs w:val="20"/>
        </w:rPr>
        <w:t xml:space="preserve">Rozporządzeniu Ministra Środowiska z dnia 1 października 2012 r. zmieniające </w:t>
      </w:r>
      <w:r w:rsidRPr="007178EE">
        <w:rPr>
          <w:i/>
          <w:iCs/>
          <w:sz w:val="20"/>
          <w:szCs w:val="20"/>
        </w:rPr>
        <w:lastRenderedPageBreak/>
        <w:t xml:space="preserve">rozporządzenie w sprawie dopuszczalnych poziomów hałasu w środowisku </w:t>
      </w:r>
      <w:r w:rsidRPr="007178EE">
        <w:rPr>
          <w:sz w:val="20"/>
          <w:szCs w:val="20"/>
        </w:rPr>
        <w:t>(</w:t>
      </w:r>
      <w:r w:rsidRPr="007178EE">
        <w:rPr>
          <w:i/>
          <w:iCs/>
          <w:sz w:val="20"/>
          <w:szCs w:val="20"/>
        </w:rPr>
        <w:t>Dz. U. poz. 1109)</w:t>
      </w:r>
      <w:r w:rsidRPr="007178EE">
        <w:rPr>
          <w:sz w:val="20"/>
          <w:szCs w:val="20"/>
        </w:rPr>
        <w:t xml:space="preserve">. </w:t>
      </w:r>
    </w:p>
    <w:p w14:paraId="652DF4AA" w14:textId="5B6266B4" w:rsidR="00E74C84" w:rsidRPr="006C2969" w:rsidRDefault="00E74C84" w:rsidP="00F53A5E">
      <w:pPr>
        <w:pStyle w:val="Default"/>
        <w:jc w:val="both"/>
        <w:rPr>
          <w:sz w:val="20"/>
          <w:szCs w:val="20"/>
        </w:rPr>
      </w:pPr>
      <w:r w:rsidRPr="007178EE">
        <w:rPr>
          <w:sz w:val="20"/>
          <w:szCs w:val="20"/>
        </w:rPr>
        <w:t>- Skala mapy 1:</w:t>
      </w:r>
      <w:r w:rsidR="00CF7DCC" w:rsidRPr="00CF7DCC">
        <w:rPr>
          <w:sz w:val="20"/>
          <w:szCs w:val="20"/>
        </w:rPr>
        <w:t xml:space="preserve">2000 </w:t>
      </w:r>
      <w:r w:rsidRPr="00B748AF">
        <w:rPr>
          <w:sz w:val="20"/>
          <w:szCs w:val="20"/>
        </w:rPr>
        <w:t>lub dokładniejszej – odpowiadającej szczegółowości analizowanych zagadnień oraz umożliwiającej kompleksowe przedstawienie przeprowadzonych analiz oddziaływania przedsięwzi</w:t>
      </w:r>
      <w:r w:rsidRPr="006C2969">
        <w:rPr>
          <w:sz w:val="20"/>
          <w:szCs w:val="20"/>
        </w:rPr>
        <w:t xml:space="preserve">ęcia na środowisko. </w:t>
      </w:r>
    </w:p>
    <w:p w14:paraId="2F1016C5" w14:textId="77777777" w:rsidR="00E74C84" w:rsidRPr="007178EE" w:rsidRDefault="00E74C84" w:rsidP="00D02A18">
      <w:pPr>
        <w:pStyle w:val="Default"/>
        <w:widowControl w:val="0"/>
        <w:numPr>
          <w:ilvl w:val="0"/>
          <w:numId w:val="13"/>
        </w:numPr>
        <w:ind w:left="714" w:hanging="357"/>
        <w:jc w:val="both"/>
        <w:rPr>
          <w:sz w:val="20"/>
          <w:szCs w:val="20"/>
        </w:rPr>
      </w:pPr>
      <w:r w:rsidRPr="007178EE">
        <w:rPr>
          <w:sz w:val="20"/>
          <w:szCs w:val="20"/>
        </w:rPr>
        <w:t xml:space="preserve">Na mapach hałasu należy również zaznaczyć lokalizacje punktów pomiarowych i receptorowych wraz z opisem, o wyróżnić tereny sklasyfikowane jako tereny mogące </w:t>
      </w:r>
      <w:r w:rsidR="00855107" w:rsidRPr="007178EE">
        <w:rPr>
          <w:sz w:val="20"/>
          <w:szCs w:val="20"/>
        </w:rPr>
        <w:t>p</w:t>
      </w:r>
      <w:r w:rsidRPr="007178EE">
        <w:rPr>
          <w:sz w:val="20"/>
          <w:szCs w:val="20"/>
        </w:rPr>
        <w:t>odlegać ochronie przed hałasem (wydzielone zgodnie z Miejscowym Planem Zagospodarowania Przestrzennego lub art. 115 POŚ), a w ramach tych terenów – tereny faktycznie zagospodarowane w sposób określony w art. 113 ust. 1 p. 2 POŚ (w op</w:t>
      </w:r>
      <w:r w:rsidR="00296519" w:rsidRPr="007178EE">
        <w:rPr>
          <w:sz w:val="20"/>
          <w:szCs w:val="20"/>
        </w:rPr>
        <w:t>a</w:t>
      </w:r>
      <w:r w:rsidRPr="007178EE">
        <w:rPr>
          <w:sz w:val="20"/>
          <w:szCs w:val="20"/>
        </w:rPr>
        <w:t xml:space="preserve">rciu o zinwentaryzowaną istniejącą lub powstającą zabudowę mieszkaniową (jednorodzinną i wielorodzinną), oświatową lub inną chronioną, o wyróżnić zabudowę „chronioną” (np. mieszkalną, oświatową) i inną (np. usługową, budynki gospodarcze) w sposób umożliwiający jej jednoznaczne rozróżnienie </w:t>
      </w:r>
    </w:p>
    <w:p w14:paraId="17464475" w14:textId="68ED283A" w:rsidR="00E74C84" w:rsidRPr="007178EE" w:rsidRDefault="00E74C84" w:rsidP="00D02A18">
      <w:pPr>
        <w:pStyle w:val="Default"/>
        <w:numPr>
          <w:ilvl w:val="0"/>
          <w:numId w:val="13"/>
        </w:numPr>
        <w:jc w:val="both"/>
        <w:rPr>
          <w:sz w:val="20"/>
          <w:szCs w:val="20"/>
        </w:rPr>
      </w:pPr>
      <w:r w:rsidRPr="007178EE">
        <w:rPr>
          <w:sz w:val="20"/>
          <w:szCs w:val="20"/>
        </w:rPr>
        <w:t>oznaczyć nazwy ulic, numeracje budynków mieszkalnych,</w:t>
      </w:r>
      <w:r w:rsidR="00C10FDC" w:rsidRPr="007178EE">
        <w:rPr>
          <w:sz w:val="20"/>
          <w:szCs w:val="20"/>
        </w:rPr>
        <w:t xml:space="preserve"> granice i numery ewidencyjne działek, </w:t>
      </w:r>
      <w:r w:rsidRPr="007178EE">
        <w:rPr>
          <w:sz w:val="20"/>
          <w:szCs w:val="20"/>
        </w:rPr>
        <w:t xml:space="preserve">inne treści wpływające na czytelność mapy - Ponadto mapa powinna zawierać: tytuł, legendę, skalę. </w:t>
      </w:r>
    </w:p>
    <w:p w14:paraId="7DBCFB84" w14:textId="77777777" w:rsidR="00855107" w:rsidRPr="007178EE" w:rsidRDefault="00855107" w:rsidP="00F53A5E">
      <w:pPr>
        <w:pStyle w:val="Default"/>
        <w:jc w:val="both"/>
        <w:rPr>
          <w:b/>
          <w:bCs/>
          <w:sz w:val="20"/>
          <w:szCs w:val="20"/>
        </w:rPr>
      </w:pPr>
    </w:p>
    <w:p w14:paraId="5609EDF0" w14:textId="77777777" w:rsidR="00E74C84" w:rsidRPr="007178EE" w:rsidRDefault="00E74C84" w:rsidP="00F53A5E">
      <w:pPr>
        <w:pStyle w:val="Default"/>
        <w:jc w:val="both"/>
        <w:rPr>
          <w:b/>
          <w:bCs/>
          <w:sz w:val="20"/>
          <w:szCs w:val="20"/>
        </w:rPr>
      </w:pPr>
      <w:r w:rsidRPr="007178EE">
        <w:rPr>
          <w:b/>
          <w:bCs/>
          <w:sz w:val="20"/>
          <w:szCs w:val="20"/>
        </w:rPr>
        <w:t xml:space="preserve">Sposób oraz szczegółowość prezentacji wyników, symulacji propagacji hałasu dla stanu istniejącego oraz ewentualnie po wdrożeniu programu naprawczego na załącznikach graficznych jak również treść oraz formę opracowania należy na bieżąco uzgadniać z Zamawiającym. </w:t>
      </w:r>
    </w:p>
    <w:p w14:paraId="55F9FB1C" w14:textId="77777777" w:rsidR="00855107" w:rsidRPr="00336F26" w:rsidRDefault="00855107" w:rsidP="00F53A5E">
      <w:pPr>
        <w:pStyle w:val="Default"/>
        <w:jc w:val="both"/>
        <w:rPr>
          <w:sz w:val="20"/>
          <w:szCs w:val="20"/>
          <w:highlight w:val="yellow"/>
        </w:rPr>
      </w:pPr>
    </w:p>
    <w:p w14:paraId="722342BA" w14:textId="77777777" w:rsidR="00A421F3" w:rsidRPr="00336F26" w:rsidRDefault="00A421F3" w:rsidP="00F53A5E">
      <w:pPr>
        <w:pStyle w:val="Default"/>
        <w:jc w:val="both"/>
        <w:rPr>
          <w:b/>
          <w:bCs/>
          <w:sz w:val="20"/>
          <w:szCs w:val="20"/>
          <w:highlight w:val="yellow"/>
        </w:rPr>
      </w:pPr>
    </w:p>
    <w:p w14:paraId="4DC3C671" w14:textId="77777777" w:rsidR="00E74C84" w:rsidRPr="00CF7DCC" w:rsidRDefault="00E74C84" w:rsidP="00F53A5E">
      <w:pPr>
        <w:pStyle w:val="Default"/>
        <w:jc w:val="both"/>
        <w:rPr>
          <w:sz w:val="20"/>
          <w:szCs w:val="20"/>
        </w:rPr>
      </w:pPr>
      <w:r w:rsidRPr="00CF7DCC">
        <w:rPr>
          <w:b/>
          <w:bCs/>
          <w:sz w:val="20"/>
          <w:szCs w:val="20"/>
        </w:rPr>
        <w:t xml:space="preserve">Wybór dodatkowych zabezpieczeń przed hałasem. </w:t>
      </w:r>
    </w:p>
    <w:p w14:paraId="6AA0B40A" w14:textId="412C2492" w:rsidR="00253DFC" w:rsidRPr="00CF7DCC" w:rsidRDefault="00253DFC" w:rsidP="00F53A5E">
      <w:pPr>
        <w:pStyle w:val="Default"/>
        <w:jc w:val="both"/>
        <w:rPr>
          <w:sz w:val="20"/>
          <w:szCs w:val="20"/>
        </w:rPr>
      </w:pPr>
    </w:p>
    <w:p w14:paraId="56440F9A" w14:textId="15679A18" w:rsidR="000B37AC" w:rsidRPr="000B37AC" w:rsidRDefault="00CF7DCC" w:rsidP="00214E4A">
      <w:pPr>
        <w:pStyle w:val="Default"/>
        <w:jc w:val="both"/>
        <w:rPr>
          <w:spacing w:val="-3"/>
          <w:sz w:val="20"/>
          <w:szCs w:val="20"/>
        </w:rPr>
      </w:pPr>
      <w:r w:rsidRPr="00CF7DCC">
        <w:rPr>
          <w:spacing w:val="-3"/>
          <w:sz w:val="20"/>
          <w:szCs w:val="20"/>
        </w:rPr>
        <w:t xml:space="preserve">Na </w:t>
      </w:r>
      <w:r w:rsidR="00214E4A" w:rsidRPr="00CF7DCC">
        <w:rPr>
          <w:spacing w:val="-3"/>
          <w:sz w:val="20"/>
          <w:szCs w:val="20"/>
        </w:rPr>
        <w:t xml:space="preserve">GDDKiA Oddział </w:t>
      </w:r>
      <w:r w:rsidR="00214E4A" w:rsidRPr="000B37AC">
        <w:rPr>
          <w:spacing w:val="-3"/>
          <w:sz w:val="20"/>
          <w:szCs w:val="20"/>
        </w:rPr>
        <w:t xml:space="preserve">w Łodzi w dniu </w:t>
      </w:r>
      <w:r w:rsidRPr="000B37AC">
        <w:rPr>
          <w:spacing w:val="-3"/>
          <w:sz w:val="20"/>
          <w:szCs w:val="20"/>
        </w:rPr>
        <w:t xml:space="preserve">9 lipca 2025 r. Starosta Tomaszowski nałożył </w:t>
      </w:r>
      <w:r w:rsidR="00214E4A" w:rsidRPr="00B748AF">
        <w:rPr>
          <w:spacing w:val="-3"/>
          <w:sz w:val="20"/>
          <w:szCs w:val="20"/>
        </w:rPr>
        <w:t>decyzję</w:t>
      </w:r>
      <w:r w:rsidR="00214E4A" w:rsidRPr="006C2969">
        <w:rPr>
          <w:spacing w:val="-3"/>
          <w:sz w:val="20"/>
          <w:szCs w:val="20"/>
        </w:rPr>
        <w:t xml:space="preserve"> </w:t>
      </w:r>
      <w:r w:rsidR="000B37AC" w:rsidRPr="006C2969">
        <w:rPr>
          <w:spacing w:val="-3"/>
          <w:sz w:val="20"/>
          <w:szCs w:val="20"/>
        </w:rPr>
        <w:t xml:space="preserve">nakazującą </w:t>
      </w:r>
      <w:r w:rsidR="000B37AC" w:rsidRPr="000B37AC">
        <w:rPr>
          <w:spacing w:val="-3"/>
          <w:sz w:val="20"/>
          <w:szCs w:val="20"/>
        </w:rPr>
        <w:t xml:space="preserve">przedłożenie przeglądu ekologicznego </w:t>
      </w:r>
      <w:r w:rsidR="00E05A39">
        <w:rPr>
          <w:spacing w:val="-3"/>
          <w:sz w:val="20"/>
          <w:szCs w:val="20"/>
        </w:rPr>
        <w:t>w zakresie oddziaływania akustycznego oraz środowisko przyrodnicze.</w:t>
      </w:r>
    </w:p>
    <w:p w14:paraId="776A5661" w14:textId="77777777" w:rsidR="000B37AC" w:rsidRPr="000B37AC" w:rsidRDefault="000B37AC" w:rsidP="00214E4A">
      <w:pPr>
        <w:pStyle w:val="Default"/>
        <w:jc w:val="both"/>
        <w:rPr>
          <w:spacing w:val="-3"/>
          <w:sz w:val="20"/>
          <w:szCs w:val="20"/>
        </w:rPr>
      </w:pPr>
    </w:p>
    <w:p w14:paraId="28CAEDF2" w14:textId="491B50F2" w:rsidR="00214E4A" w:rsidRPr="00336F26" w:rsidRDefault="00214E4A" w:rsidP="00214E4A">
      <w:pPr>
        <w:pStyle w:val="Default"/>
        <w:jc w:val="both"/>
        <w:rPr>
          <w:sz w:val="20"/>
          <w:szCs w:val="20"/>
          <w:highlight w:val="yellow"/>
        </w:rPr>
      </w:pPr>
      <w:r w:rsidRPr="00E05A39">
        <w:rPr>
          <w:sz w:val="20"/>
          <w:szCs w:val="20"/>
        </w:rPr>
        <w:t xml:space="preserve">Wykonawca powinien zatem wskazać wariantowo dodatkowe możliwe do wprowadzenia środki minimalizujące oddziaływanie drogi w zakresie </w:t>
      </w:r>
      <w:r w:rsidR="00E05A39">
        <w:rPr>
          <w:sz w:val="20"/>
          <w:szCs w:val="20"/>
        </w:rPr>
        <w:t xml:space="preserve">komponentów środowiska wskazanych w decyzji </w:t>
      </w:r>
      <w:r w:rsidRPr="00E05A39">
        <w:rPr>
          <w:sz w:val="20"/>
          <w:szCs w:val="20"/>
        </w:rPr>
        <w:t xml:space="preserve">Analiza wariantowa rozwiązań powinna dotyczyć zarówno metod ochrony przed hałasem (rożne rodzaje zabezpieczeń) jak i sposobu zakresu stosowania danego rodzaju zabezpieczenia (np. optymalizacja rozwiązań technicznych w celu uzyskania analogicznego efektu). </w:t>
      </w:r>
    </w:p>
    <w:p w14:paraId="0C172FF0" w14:textId="77777777" w:rsidR="00214E4A" w:rsidRPr="00E05A39" w:rsidRDefault="00214E4A" w:rsidP="00214E4A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W celu znalezienia rozwiązań optymalnych w przedmiotowym przeglądzie należy: </w:t>
      </w:r>
    </w:p>
    <w:p w14:paraId="7096C78D" w14:textId="77777777" w:rsidR="00214E4A" w:rsidRPr="00E05A39" w:rsidRDefault="00214E4A" w:rsidP="00D02A1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Przedstawić możliwe sposoby zmniejszenia oddziaływania drogi biorąc pod uwagę zarówno rodzaj (np. zmiana organizacji ruchu, techniczne rozwiązania dla budynków itp.), jak i zakres zabezpieczeń, </w:t>
      </w:r>
    </w:p>
    <w:p w14:paraId="6372635B" w14:textId="77777777" w:rsidR="00214E4A" w:rsidRPr="00E05A39" w:rsidRDefault="00214E4A" w:rsidP="00D02A1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Przedstawić ewentualne ograniczenia techniczne analizowanych rozwiązań wariantów, </w:t>
      </w:r>
    </w:p>
    <w:p w14:paraId="365A9312" w14:textId="77777777" w:rsidR="00214E4A" w:rsidRPr="00E05A39" w:rsidRDefault="00214E4A" w:rsidP="00D02A18">
      <w:pPr>
        <w:pStyle w:val="Default"/>
        <w:numPr>
          <w:ilvl w:val="0"/>
          <w:numId w:val="14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Ocenić szacunkowe koszty (w szczególności): </w:t>
      </w:r>
    </w:p>
    <w:p w14:paraId="4BC8DA6D" w14:textId="77777777" w:rsidR="00214E4A" w:rsidRPr="00E05A39" w:rsidRDefault="00214E4A" w:rsidP="00214E4A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- wykonania zabezpieczeń w analizowanych wariantach, </w:t>
      </w:r>
    </w:p>
    <w:p w14:paraId="73706CF9" w14:textId="77777777" w:rsidR="00214E4A" w:rsidRPr="00E05A39" w:rsidRDefault="00214E4A" w:rsidP="00214E4A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- utrzymania/konserwacji zaproponowanych zabezpieczeń, </w:t>
      </w:r>
    </w:p>
    <w:p w14:paraId="3B118372" w14:textId="77777777" w:rsidR="00214E4A" w:rsidRPr="00E05A39" w:rsidRDefault="00214E4A" w:rsidP="00214E4A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- wynikające z żywotności zabezpieczeń (czasu przewidzianego do zakładanej wymiany/remontu zabezpieczenia na skutek utraty jego właściwości), </w:t>
      </w:r>
    </w:p>
    <w:p w14:paraId="29EC70FA" w14:textId="77777777" w:rsidR="00214E4A" w:rsidRPr="00E05A39" w:rsidRDefault="00214E4A" w:rsidP="00D02A1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Ocenić warianty zabezpieczeń w kontekście bezpieczeństwa ruchu, </w:t>
      </w:r>
    </w:p>
    <w:p w14:paraId="6EB6E203" w14:textId="77777777" w:rsidR="00214E4A" w:rsidRPr="00E05A39" w:rsidRDefault="00214E4A" w:rsidP="00D02A18">
      <w:pPr>
        <w:pStyle w:val="Default"/>
        <w:numPr>
          <w:ilvl w:val="0"/>
          <w:numId w:val="15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Ocenić akceptowalność społeczną zaproponowanych zabezpieczeń oraz ich estetykę i wkomponowanie w krajobraz; </w:t>
      </w:r>
    </w:p>
    <w:p w14:paraId="790979F5" w14:textId="77777777" w:rsidR="00214E4A" w:rsidRPr="00E05A39" w:rsidRDefault="00214E4A" w:rsidP="00214E4A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Biorąc powyższe pod uwagę należy przedstawić: </w:t>
      </w:r>
    </w:p>
    <w:p w14:paraId="7B98A95B" w14:textId="77777777" w:rsidR="00214E4A" w:rsidRPr="00E05A39" w:rsidRDefault="00214E4A" w:rsidP="00D02A18">
      <w:pPr>
        <w:pStyle w:val="Default"/>
        <w:widowControl w:val="0"/>
        <w:numPr>
          <w:ilvl w:val="0"/>
          <w:numId w:val="16"/>
        </w:numPr>
        <w:ind w:left="714" w:hanging="357"/>
        <w:jc w:val="both"/>
        <w:rPr>
          <w:sz w:val="20"/>
          <w:szCs w:val="20"/>
        </w:rPr>
      </w:pPr>
      <w:r w:rsidRPr="00E05A39">
        <w:rPr>
          <w:sz w:val="20"/>
          <w:szCs w:val="20"/>
        </w:rPr>
        <w:t>zestawienie analizowanych wariantów, w szczególności w zakresie kosztów,</w:t>
      </w:r>
    </w:p>
    <w:p w14:paraId="2AA603EB" w14:textId="77777777" w:rsidR="00214E4A" w:rsidRPr="00E05A39" w:rsidRDefault="00214E4A" w:rsidP="00D02A18">
      <w:pPr>
        <w:pStyle w:val="Default"/>
        <w:widowControl w:val="0"/>
        <w:numPr>
          <w:ilvl w:val="0"/>
          <w:numId w:val="16"/>
        </w:numPr>
        <w:ind w:left="714" w:hanging="357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ranking przeanalizowanych wariantów (uwzględniający zarówno ceny rozwiązania, jak i „niecenowe” kryteria oceny) wraz z uzasadnieniem, </w:t>
      </w:r>
    </w:p>
    <w:p w14:paraId="3DF10B97" w14:textId="77777777" w:rsidR="00214E4A" w:rsidRPr="00E05A39" w:rsidRDefault="00214E4A" w:rsidP="00D02A18">
      <w:pPr>
        <w:pStyle w:val="Default"/>
        <w:widowControl w:val="0"/>
        <w:numPr>
          <w:ilvl w:val="0"/>
          <w:numId w:val="16"/>
        </w:numPr>
        <w:ind w:left="714" w:hanging="357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wariant proponowany do realizacji (preferowany) wraz z uzasadnieniem. </w:t>
      </w:r>
    </w:p>
    <w:p w14:paraId="635662B1" w14:textId="77777777" w:rsidR="00214E4A" w:rsidRPr="00336F26" w:rsidRDefault="00214E4A" w:rsidP="00214E4A">
      <w:pPr>
        <w:pStyle w:val="Default"/>
        <w:widowControl w:val="0"/>
        <w:jc w:val="both"/>
        <w:rPr>
          <w:sz w:val="20"/>
          <w:szCs w:val="20"/>
          <w:highlight w:val="yellow"/>
        </w:rPr>
      </w:pPr>
    </w:p>
    <w:p w14:paraId="0414FB0B" w14:textId="77777777" w:rsidR="00214E4A" w:rsidRPr="00E05A39" w:rsidRDefault="00214E4A" w:rsidP="00214E4A">
      <w:pPr>
        <w:pStyle w:val="Default"/>
        <w:widowControl w:val="0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Wykonawca przeglądu ustali wagi dla zastosowanych kryteriów w porozumieniu z </w:t>
      </w:r>
      <w:r w:rsidRPr="00E05A39">
        <w:rPr>
          <w:sz w:val="20"/>
          <w:szCs w:val="20"/>
        </w:rPr>
        <w:lastRenderedPageBreak/>
        <w:t xml:space="preserve">Zamawiającym. </w:t>
      </w:r>
    </w:p>
    <w:p w14:paraId="33EF8733" w14:textId="77777777" w:rsidR="00214E4A" w:rsidRPr="00E05A39" w:rsidRDefault="00214E4A" w:rsidP="00214E4A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Zamawiający zastrzega, że może wskazać do przeglądu dodatkowe warianty zabezpieczeń. Analiza ta musi zostać szczegółowo opisana w przeglądzie ekologicznym, a wariant preferowanych zabezpieczeń uzgodniony z Zamawiającym. </w:t>
      </w:r>
    </w:p>
    <w:p w14:paraId="31B8BC08" w14:textId="77777777" w:rsidR="002C3575" w:rsidRPr="00E05A39" w:rsidRDefault="002C3575" w:rsidP="00954E10">
      <w:pPr>
        <w:pStyle w:val="Default"/>
        <w:jc w:val="both"/>
        <w:rPr>
          <w:sz w:val="20"/>
          <w:szCs w:val="20"/>
        </w:rPr>
      </w:pPr>
    </w:p>
    <w:p w14:paraId="51F54F79" w14:textId="409510F7" w:rsidR="00954E10" w:rsidRPr="00E05A39" w:rsidRDefault="009E4E29" w:rsidP="00954E10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Do wybranego wariantu należy wykonać </w:t>
      </w:r>
      <w:r w:rsidR="002C3575" w:rsidRPr="00E05A39">
        <w:rPr>
          <w:sz w:val="20"/>
          <w:szCs w:val="20"/>
        </w:rPr>
        <w:t xml:space="preserve">osobne </w:t>
      </w:r>
      <w:r w:rsidRPr="00E05A39">
        <w:rPr>
          <w:sz w:val="20"/>
          <w:szCs w:val="20"/>
        </w:rPr>
        <w:t>opracowanie obejmujące</w:t>
      </w:r>
      <w:r w:rsidR="00954E10" w:rsidRPr="00E05A39">
        <w:rPr>
          <w:sz w:val="20"/>
          <w:szCs w:val="20"/>
        </w:rPr>
        <w:t xml:space="preserve"> wstępną analizę możliwości technicznych wprowadzenia proponowanych zabezpieczeń wraz z elementami zapewniającymi dochowanie standardów w zakresie bezpieczeństwa ruchu drogowego zawierającą:</w:t>
      </w:r>
    </w:p>
    <w:p w14:paraId="34FC9A26" w14:textId="77777777" w:rsidR="00954E10" w:rsidRPr="00E05A39" w:rsidRDefault="00954E10" w:rsidP="00954E10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- analizę pod kątem wymaganej ilości miejsca w rozpatrywanym rejonie, </w:t>
      </w:r>
    </w:p>
    <w:p w14:paraId="5BB590E5" w14:textId="6906311D" w:rsidR="00954E10" w:rsidRPr="00E05A39" w:rsidRDefault="00954E10" w:rsidP="00954E10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>- braku bądź istnieniu kolizji z istniejącą infrastrukturą podziemną i koniecznością ewentualnego jej przełożenia</w:t>
      </w:r>
    </w:p>
    <w:p w14:paraId="2D9713C2" w14:textId="12B60B1B" w:rsidR="00954E10" w:rsidRPr="00E05A39" w:rsidRDefault="00954E10" w:rsidP="00954E10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- analizy konieczności </w:t>
      </w:r>
      <w:r w:rsidR="003B48A3">
        <w:rPr>
          <w:sz w:val="20"/>
          <w:szCs w:val="20"/>
        </w:rPr>
        <w:t>stosowania</w:t>
      </w:r>
      <w:r w:rsidRPr="00E05A39">
        <w:rPr>
          <w:sz w:val="20"/>
          <w:szCs w:val="20"/>
        </w:rPr>
        <w:t xml:space="preserve"> barier ochronnych </w:t>
      </w:r>
    </w:p>
    <w:p w14:paraId="1293FF0B" w14:textId="373BA75F" w:rsidR="00376E9B" w:rsidRPr="00E05A39" w:rsidRDefault="00376E9B" w:rsidP="00136941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>- analizę konieczności przebudowy ogrodzenia</w:t>
      </w:r>
    </w:p>
    <w:p w14:paraId="7B7310EA" w14:textId="1F01FB40" w:rsidR="00954E10" w:rsidRPr="00E05A39" w:rsidRDefault="00954E10" w:rsidP="00954E10">
      <w:pPr>
        <w:pStyle w:val="Bezodstpw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 w:rsidRPr="00E05A39">
        <w:rPr>
          <w:rFonts w:ascii="Verdana" w:eastAsiaTheme="minorHAnsi" w:hAnsi="Verdana" w:cs="Verdana"/>
          <w:color w:val="000000"/>
          <w:sz w:val="20"/>
          <w:szCs w:val="20"/>
        </w:rPr>
        <w:t>- analizę możliwości ewentualnego podwyższenia ekranów istniejących w tym pod kątem dodatkowych sił obciążających fundamenty istniejących ekranów oraz elementy konstrukcyjne samych ekranów z uwagi na ich zwiększone obciążenie</w:t>
      </w:r>
      <w:r w:rsidR="00136941" w:rsidRPr="00E05A39">
        <w:rPr>
          <w:rFonts w:ascii="Verdana" w:eastAsiaTheme="minorHAnsi" w:hAnsi="Verdana" w:cs="Verdana"/>
          <w:color w:val="000000"/>
          <w:sz w:val="20"/>
          <w:szCs w:val="20"/>
        </w:rPr>
        <w:t>,</w:t>
      </w:r>
    </w:p>
    <w:p w14:paraId="3835EC76" w14:textId="77777777" w:rsidR="003B48A3" w:rsidRDefault="00303A49" w:rsidP="00954E10">
      <w:pPr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 w:rsidRPr="00E05A39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- analizę </w:t>
      </w:r>
      <w:r w:rsidR="00954E10" w:rsidRPr="00E05A39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odwodnienia</w:t>
      </w:r>
      <w:r w:rsidRPr="00E05A39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 xml:space="preserve"> i konieczność uzyskania ewentualnych pozwoleń wodno-prawnych</w:t>
      </w:r>
    </w:p>
    <w:p w14:paraId="6F5DD92C" w14:textId="0A519FFB" w:rsidR="00954E10" w:rsidRPr="00E05A39" w:rsidRDefault="003B48A3" w:rsidP="00954E10">
      <w:pPr>
        <w:jc w:val="both"/>
        <w:rPr>
          <w:rFonts w:ascii="Verdana" w:eastAsiaTheme="minorHAnsi" w:hAnsi="Verdana" w:cs="Verdana"/>
          <w:color w:val="000000"/>
          <w:sz w:val="20"/>
          <w:szCs w:val="20"/>
          <w:lang w:eastAsia="en-US"/>
        </w:rPr>
      </w:pPr>
      <w:r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- wskazanie przekroju poprzecznego w co najmniej dwóch lokalizacjach na przebiegu ekranu akustycznego</w:t>
      </w:r>
      <w:r w:rsidR="00954E10" w:rsidRPr="00E05A39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.</w:t>
      </w:r>
    </w:p>
    <w:p w14:paraId="522F45C4" w14:textId="7A945042" w:rsidR="00954E10" w:rsidRPr="00E05A39" w:rsidRDefault="00954E10" w:rsidP="00F53A5E">
      <w:pPr>
        <w:pStyle w:val="Default"/>
        <w:jc w:val="both"/>
        <w:rPr>
          <w:sz w:val="20"/>
          <w:szCs w:val="20"/>
        </w:rPr>
      </w:pPr>
    </w:p>
    <w:p w14:paraId="5A591F0C" w14:textId="77777777" w:rsidR="00E74C84" w:rsidRPr="00E05A39" w:rsidRDefault="00E74C84" w:rsidP="00F53A5E">
      <w:pPr>
        <w:pStyle w:val="Default"/>
        <w:jc w:val="both"/>
        <w:rPr>
          <w:sz w:val="20"/>
          <w:szCs w:val="20"/>
        </w:rPr>
      </w:pPr>
      <w:r w:rsidRPr="00E05A39">
        <w:rPr>
          <w:b/>
          <w:bCs/>
          <w:sz w:val="20"/>
          <w:szCs w:val="20"/>
        </w:rPr>
        <w:t xml:space="preserve">6. Obszar ograniczonego użytkowania </w:t>
      </w:r>
    </w:p>
    <w:p w14:paraId="2808EA19" w14:textId="77777777" w:rsidR="00E74C84" w:rsidRPr="00E05A39" w:rsidRDefault="00E74C84" w:rsidP="00F53A5E">
      <w:pPr>
        <w:pStyle w:val="Default"/>
        <w:jc w:val="both"/>
        <w:rPr>
          <w:sz w:val="20"/>
          <w:szCs w:val="20"/>
        </w:rPr>
      </w:pPr>
    </w:p>
    <w:p w14:paraId="790999A5" w14:textId="3DE95815" w:rsidR="00E74C84" w:rsidRPr="00E05A39" w:rsidRDefault="00E74C84" w:rsidP="00F53A5E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Zgodnie z art. 238 p.5 Ustawy z dnia 27 kwietnia 2001 r. Prawo ochrony Środowiska ( Dz. U. z 2008r. Nr 25, poz. 150) jeżeli z przeprowadzonych pomiarów wyniknie obowiązek utworzenia obszaru ograniczonego użytkowania należy opracować: granice obszaru, ograniczenia w zakresie przeznaczenia terenu, wymagania techniczne dotyczące budynków oraz sposób korzystania z terenów. </w:t>
      </w:r>
    </w:p>
    <w:p w14:paraId="0058439C" w14:textId="77777777" w:rsidR="00855107" w:rsidRPr="00E05A39" w:rsidRDefault="00855107" w:rsidP="00F53A5E">
      <w:pPr>
        <w:pStyle w:val="Default"/>
        <w:jc w:val="both"/>
        <w:rPr>
          <w:sz w:val="20"/>
          <w:szCs w:val="20"/>
        </w:rPr>
      </w:pPr>
    </w:p>
    <w:p w14:paraId="5526641A" w14:textId="77777777" w:rsidR="00E74C84" w:rsidRPr="00E05A39" w:rsidRDefault="00E74C84" w:rsidP="00F53A5E">
      <w:pPr>
        <w:pStyle w:val="Default"/>
        <w:jc w:val="both"/>
        <w:rPr>
          <w:sz w:val="20"/>
          <w:szCs w:val="20"/>
        </w:rPr>
      </w:pPr>
      <w:r w:rsidRPr="00E05A39">
        <w:rPr>
          <w:b/>
          <w:bCs/>
          <w:sz w:val="20"/>
          <w:szCs w:val="20"/>
        </w:rPr>
        <w:t xml:space="preserve">a) Część opisowa powinna zawierać </w:t>
      </w:r>
    </w:p>
    <w:p w14:paraId="3CDB2EA3" w14:textId="77777777" w:rsidR="00E74C84" w:rsidRPr="00E05A39" w:rsidRDefault="00E74C84" w:rsidP="00D02A18">
      <w:pPr>
        <w:pStyle w:val="Default"/>
        <w:numPr>
          <w:ilvl w:val="0"/>
          <w:numId w:val="18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podstawy i zasady tworzenia obszaru ograniczonego użytkowania; </w:t>
      </w:r>
    </w:p>
    <w:p w14:paraId="3F98E860" w14:textId="77777777" w:rsidR="00855107" w:rsidRPr="00E05A39" w:rsidRDefault="00E74C84" w:rsidP="00D02A18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zasięg obszaru ograniczonego użytkowania w aspekcie ustalenia miejscowego planu zagospodarowania przestrzennego; </w:t>
      </w:r>
    </w:p>
    <w:p w14:paraId="68177773" w14:textId="77777777" w:rsidR="00855107" w:rsidRPr="00E05A39" w:rsidRDefault="00E74C84" w:rsidP="00D02A18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szczegółowe uzasadnienie konieczności utworzenia obszaru w danym przypadku – należy w szczególności zamieścić opis uwarunkowań lokalnych, dokumentację fotograficzną, mapki pokazującej umiejscowienie zabudowy chronionej względem drogi, materiały dokumentujące brak możliwości wprowadzenia skutecznych, racjonalnych środków minimalizujących; </w:t>
      </w:r>
    </w:p>
    <w:p w14:paraId="674E690A" w14:textId="77777777" w:rsidR="00855107" w:rsidRPr="00E05A39" w:rsidRDefault="00E74C84" w:rsidP="00D02A18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opis zewnętrznej granicy obszaru ograniczonego użytkowania; </w:t>
      </w:r>
    </w:p>
    <w:p w14:paraId="4620A4E9" w14:textId="77777777" w:rsidR="00855107" w:rsidRPr="00E05A39" w:rsidRDefault="00BC2092" w:rsidP="00D02A18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>ograniczenia proponowane do wprowadzenia na terenie obszaru ograniczonego użytkowania oraz inne warunki związane z funkcjonowaniem obszaru</w:t>
      </w:r>
      <w:r w:rsidR="00E74C84" w:rsidRPr="00E05A39">
        <w:rPr>
          <w:sz w:val="20"/>
          <w:szCs w:val="20"/>
        </w:rPr>
        <w:t xml:space="preserve">; </w:t>
      </w:r>
    </w:p>
    <w:p w14:paraId="6D635748" w14:textId="0E51B1B2" w:rsidR="00855107" w:rsidRPr="00E05A39" w:rsidRDefault="00E74C84" w:rsidP="00D02A18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wykaz działek znajdujących się na terenie proponowanego obszaru ograniczonego użytkowania wraz z danymi adresowymi właścicieli działek, usystematyzowany wg. numerów działek w poszczególnych obrębach z podaniem nazwiska i imienia oraz pełnym adresem (z podaniem kodu); </w:t>
      </w:r>
      <w:r w:rsidR="00BC2092" w:rsidRPr="00E05A39">
        <w:rPr>
          <w:sz w:val="20"/>
          <w:szCs w:val="20"/>
        </w:rPr>
        <w:t>należy dołączyć do opracowania jako osobny załącznik</w:t>
      </w:r>
      <w:r w:rsidR="00E05A39">
        <w:rPr>
          <w:sz w:val="20"/>
          <w:szCs w:val="20"/>
        </w:rPr>
        <w:t>;</w:t>
      </w:r>
    </w:p>
    <w:p w14:paraId="171860CA" w14:textId="6DBBCC63" w:rsidR="00855107" w:rsidRPr="00E05A39" w:rsidRDefault="00E74C84" w:rsidP="00D02A18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alfabetyczny wykaz działek znajdujących się na terenie proponowanego obszaru ograniczonego użytkowania wg. nazwisk i imion z podaniem współwłaścicieli nr działek i obrębów; </w:t>
      </w:r>
      <w:r w:rsidR="00BC2092" w:rsidRPr="00E05A39">
        <w:rPr>
          <w:sz w:val="20"/>
          <w:szCs w:val="20"/>
        </w:rPr>
        <w:t>należy dołączyć do opracowania jako osobny załącznik</w:t>
      </w:r>
      <w:r w:rsidR="00E05A39">
        <w:rPr>
          <w:sz w:val="20"/>
          <w:szCs w:val="20"/>
        </w:rPr>
        <w:t>;</w:t>
      </w:r>
    </w:p>
    <w:p w14:paraId="1D45F423" w14:textId="77777777" w:rsidR="00E74C84" w:rsidRPr="00E05A39" w:rsidRDefault="00E74C84" w:rsidP="00D02A18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wykaz działek pozostających w dyspozycji zarządzającego obiektem, dla którego tworzony jest OOU. </w:t>
      </w:r>
    </w:p>
    <w:p w14:paraId="1FB39285" w14:textId="77777777" w:rsidR="00855107" w:rsidRPr="00E05A39" w:rsidRDefault="00855107" w:rsidP="00BC2092">
      <w:pPr>
        <w:pStyle w:val="Default"/>
        <w:ind w:left="720"/>
        <w:jc w:val="both"/>
        <w:rPr>
          <w:sz w:val="20"/>
          <w:szCs w:val="20"/>
        </w:rPr>
      </w:pPr>
    </w:p>
    <w:p w14:paraId="4708CDCF" w14:textId="77777777" w:rsidR="00E74C84" w:rsidRPr="00E05A39" w:rsidRDefault="00E74C84" w:rsidP="00F53A5E">
      <w:pPr>
        <w:pStyle w:val="Default"/>
        <w:jc w:val="both"/>
        <w:rPr>
          <w:sz w:val="20"/>
          <w:szCs w:val="20"/>
        </w:rPr>
      </w:pPr>
      <w:r w:rsidRPr="00E05A39">
        <w:rPr>
          <w:b/>
          <w:bCs/>
          <w:sz w:val="20"/>
          <w:szCs w:val="20"/>
        </w:rPr>
        <w:t xml:space="preserve">b) W części graficznej należy przestawić: </w:t>
      </w:r>
    </w:p>
    <w:p w14:paraId="37CC61B4" w14:textId="77777777" w:rsidR="00E74C84" w:rsidRPr="00E05A39" w:rsidRDefault="00E74C84" w:rsidP="00F53A5E">
      <w:pPr>
        <w:pStyle w:val="Default"/>
        <w:jc w:val="both"/>
        <w:rPr>
          <w:sz w:val="20"/>
          <w:szCs w:val="20"/>
        </w:rPr>
      </w:pPr>
    </w:p>
    <w:p w14:paraId="36CD189F" w14:textId="714ABEB5" w:rsidR="00BC2092" w:rsidRPr="00B748AF" w:rsidRDefault="00E74C84" w:rsidP="00D02A18">
      <w:pPr>
        <w:pStyle w:val="Default"/>
        <w:widowControl w:val="0"/>
        <w:numPr>
          <w:ilvl w:val="0"/>
          <w:numId w:val="19"/>
        </w:numPr>
        <w:ind w:left="714" w:hanging="357"/>
        <w:jc w:val="both"/>
        <w:rPr>
          <w:sz w:val="20"/>
          <w:szCs w:val="20"/>
        </w:rPr>
      </w:pPr>
      <w:r w:rsidRPr="00E05A39">
        <w:rPr>
          <w:sz w:val="20"/>
          <w:szCs w:val="20"/>
        </w:rPr>
        <w:t>granice obszaru ograniczonego użytkowania oraz granice poszczególnych stref obszaru (na poświadczonej kopii mapy ewidencyjnej) pokazane na mapie</w:t>
      </w:r>
      <w:r w:rsidR="00BC2092" w:rsidRPr="00E05A39">
        <w:rPr>
          <w:sz w:val="20"/>
          <w:szCs w:val="20"/>
        </w:rPr>
        <w:t xml:space="preserve"> </w:t>
      </w:r>
      <w:r w:rsidRPr="00E05A39">
        <w:rPr>
          <w:sz w:val="20"/>
          <w:szCs w:val="20"/>
        </w:rPr>
        <w:t xml:space="preserve">w skali 1:1000, </w:t>
      </w:r>
      <w:r w:rsidRPr="00B748AF">
        <w:rPr>
          <w:sz w:val="20"/>
          <w:szCs w:val="20"/>
        </w:rPr>
        <w:t xml:space="preserve">(w skali zależności od stopnia zagospodarowania terenu, umożliwiającej </w:t>
      </w:r>
      <w:r w:rsidRPr="00B748AF">
        <w:rPr>
          <w:sz w:val="20"/>
          <w:szCs w:val="20"/>
        </w:rPr>
        <w:lastRenderedPageBreak/>
        <w:t xml:space="preserve">identyfikację przebiegu granic OOU przez poszczególne działki) gdzie tłem jest mapa ewidencji gruntów i budynków z naniesioną rzeźbą terenu i topografią. Mapy powinny obejmować swym zasięgiem nie tylko obszar znajdujący się w granicach OOU, ale również teren przyległy do jego zewnętrznej granicy w pasie o szerokości co najmniej 50 % zasięgu; </w:t>
      </w:r>
    </w:p>
    <w:p w14:paraId="75366A9E" w14:textId="77777777" w:rsidR="00E74C84" w:rsidRPr="006C2969" w:rsidRDefault="00E74C84" w:rsidP="00D02A18">
      <w:pPr>
        <w:pStyle w:val="Default"/>
        <w:widowControl w:val="0"/>
        <w:numPr>
          <w:ilvl w:val="0"/>
          <w:numId w:val="19"/>
        </w:numPr>
        <w:ind w:left="714" w:hanging="357"/>
        <w:jc w:val="both"/>
        <w:rPr>
          <w:sz w:val="20"/>
          <w:szCs w:val="20"/>
        </w:rPr>
      </w:pPr>
      <w:r w:rsidRPr="00B748AF">
        <w:rPr>
          <w:sz w:val="20"/>
          <w:szCs w:val="20"/>
        </w:rPr>
        <w:t xml:space="preserve">wykaz współrzędnych (x,y) punktów zewnętrznej granicy OOU – </w:t>
      </w:r>
      <w:r w:rsidRPr="000D1AC3">
        <w:rPr>
          <w:sz w:val="20"/>
          <w:szCs w:val="20"/>
        </w:rPr>
        <w:t>format zapisu danych powinien być dostosowany do postaci danych, w których prowadzona je</w:t>
      </w:r>
      <w:r w:rsidRPr="006C2969">
        <w:rPr>
          <w:sz w:val="20"/>
          <w:szCs w:val="20"/>
        </w:rPr>
        <w:t xml:space="preserve">st ewidencja gruntów i budynków na danym obszarze i uzgodniony z jednostką prowadzącą tą ewidencję. </w:t>
      </w:r>
    </w:p>
    <w:p w14:paraId="43A52DF4" w14:textId="77777777" w:rsidR="00BC2092" w:rsidRPr="000D1AC3" w:rsidRDefault="00BC2092" w:rsidP="00652C73">
      <w:pPr>
        <w:pStyle w:val="Default"/>
        <w:widowControl w:val="0"/>
        <w:ind w:left="714"/>
        <w:jc w:val="both"/>
        <w:rPr>
          <w:sz w:val="20"/>
          <w:szCs w:val="20"/>
        </w:rPr>
      </w:pPr>
    </w:p>
    <w:p w14:paraId="32E0BB8A" w14:textId="77777777" w:rsidR="00E74C84" w:rsidRPr="000D1AC3" w:rsidRDefault="00E74C84" w:rsidP="00F53A5E">
      <w:pPr>
        <w:pStyle w:val="Default"/>
        <w:jc w:val="both"/>
        <w:rPr>
          <w:sz w:val="20"/>
          <w:szCs w:val="20"/>
        </w:rPr>
      </w:pPr>
      <w:r w:rsidRPr="000D1AC3">
        <w:rPr>
          <w:b/>
          <w:bCs/>
          <w:sz w:val="20"/>
          <w:szCs w:val="20"/>
        </w:rPr>
        <w:t xml:space="preserve">7. Wymagania dodatkowe </w:t>
      </w:r>
    </w:p>
    <w:p w14:paraId="72876510" w14:textId="77777777" w:rsidR="00E74C84" w:rsidRPr="000D1AC3" w:rsidRDefault="00E74C84" w:rsidP="00F53A5E">
      <w:pPr>
        <w:pStyle w:val="Default"/>
        <w:jc w:val="both"/>
        <w:rPr>
          <w:sz w:val="20"/>
          <w:szCs w:val="20"/>
        </w:rPr>
      </w:pPr>
    </w:p>
    <w:p w14:paraId="4F3CFF0A" w14:textId="787316F4" w:rsidR="00E74C84" w:rsidRPr="000D1AC3" w:rsidRDefault="00E74C84" w:rsidP="00F53A5E">
      <w:pPr>
        <w:pStyle w:val="Default"/>
        <w:jc w:val="both"/>
        <w:rPr>
          <w:sz w:val="20"/>
          <w:szCs w:val="20"/>
        </w:rPr>
      </w:pPr>
      <w:r w:rsidRPr="000D1AC3">
        <w:rPr>
          <w:sz w:val="20"/>
          <w:szCs w:val="20"/>
        </w:rPr>
        <w:t>W ramach umowy</w:t>
      </w:r>
      <w:r w:rsidR="003B48A3">
        <w:rPr>
          <w:sz w:val="20"/>
          <w:szCs w:val="20"/>
        </w:rPr>
        <w:t>,</w:t>
      </w:r>
      <w:r w:rsidRPr="000D1AC3">
        <w:rPr>
          <w:sz w:val="20"/>
          <w:szCs w:val="20"/>
        </w:rPr>
        <w:t xml:space="preserve"> po przekazaniu przedmiotowej dokumentacji przez Zamawiającego do</w:t>
      </w:r>
      <w:r w:rsidR="00E05A39">
        <w:rPr>
          <w:sz w:val="20"/>
          <w:szCs w:val="20"/>
        </w:rPr>
        <w:t> </w:t>
      </w:r>
      <w:r w:rsidRPr="000D1AC3">
        <w:rPr>
          <w:sz w:val="20"/>
          <w:szCs w:val="20"/>
        </w:rPr>
        <w:t>właściwego organu administracji, Wykonawca w razie potrzeby będzie przygotowywał odpowiedzi na pytania oraz wyjaśnienia i wprowadzi ewentualne zmiany do opracowania, których konieczność będzie wynikać z zadawanych pytań i udzielanych odpowiedzi, w</w:t>
      </w:r>
      <w:r w:rsidR="00E05A39">
        <w:rPr>
          <w:sz w:val="20"/>
          <w:szCs w:val="20"/>
        </w:rPr>
        <w:t> </w:t>
      </w:r>
      <w:r w:rsidRPr="000D1AC3">
        <w:rPr>
          <w:sz w:val="20"/>
          <w:szCs w:val="20"/>
        </w:rPr>
        <w:t xml:space="preserve">terminie wyznaczonym przez Zamawiającego. </w:t>
      </w:r>
    </w:p>
    <w:p w14:paraId="7210EF95" w14:textId="77777777" w:rsidR="00BC2092" w:rsidRPr="007A7D29" w:rsidRDefault="00BC2092" w:rsidP="00F53A5E">
      <w:pPr>
        <w:pStyle w:val="Default"/>
        <w:jc w:val="both"/>
        <w:rPr>
          <w:sz w:val="20"/>
          <w:szCs w:val="20"/>
        </w:rPr>
      </w:pPr>
    </w:p>
    <w:p w14:paraId="0EC415E0" w14:textId="77777777" w:rsidR="00E74C84" w:rsidRPr="007A7D29" w:rsidRDefault="00E74C84" w:rsidP="00F53A5E">
      <w:pPr>
        <w:pStyle w:val="Default"/>
        <w:jc w:val="both"/>
        <w:rPr>
          <w:sz w:val="20"/>
          <w:szCs w:val="20"/>
        </w:rPr>
      </w:pPr>
      <w:r w:rsidRPr="007A7D29">
        <w:rPr>
          <w:b/>
          <w:bCs/>
          <w:sz w:val="20"/>
          <w:szCs w:val="20"/>
        </w:rPr>
        <w:t xml:space="preserve">8. Sposób odbioru i przekazywania opracowania </w:t>
      </w:r>
    </w:p>
    <w:p w14:paraId="1387F7D6" w14:textId="77777777" w:rsidR="00E74C84" w:rsidRPr="007A7D29" w:rsidRDefault="00E74C84" w:rsidP="00F53A5E">
      <w:pPr>
        <w:pStyle w:val="Default"/>
        <w:jc w:val="both"/>
        <w:rPr>
          <w:sz w:val="20"/>
          <w:szCs w:val="20"/>
        </w:rPr>
      </w:pPr>
    </w:p>
    <w:p w14:paraId="623B8ED4" w14:textId="5C8AD4F7" w:rsidR="00E74C84" w:rsidRPr="007A7D29" w:rsidRDefault="00E74C84" w:rsidP="00F53A5E">
      <w:pPr>
        <w:pStyle w:val="Default"/>
        <w:jc w:val="both"/>
        <w:rPr>
          <w:sz w:val="20"/>
          <w:szCs w:val="20"/>
        </w:rPr>
      </w:pPr>
      <w:r w:rsidRPr="007A7D29">
        <w:rPr>
          <w:sz w:val="20"/>
          <w:szCs w:val="20"/>
        </w:rPr>
        <w:t xml:space="preserve">Wykonawca przedstawi Zamawiającemu przegląd ekologiczny w wersji papierowej w </w:t>
      </w:r>
      <w:r w:rsidR="003B48A3">
        <w:rPr>
          <w:sz w:val="20"/>
          <w:szCs w:val="20"/>
        </w:rPr>
        <w:t>2</w:t>
      </w:r>
      <w:r w:rsidRPr="007A7D29">
        <w:rPr>
          <w:sz w:val="20"/>
          <w:szCs w:val="20"/>
        </w:rPr>
        <w:t xml:space="preserve"> egzemplarzach oraz w 3 egzemplarzach w wersji elektronicznej (na </w:t>
      </w:r>
      <w:r w:rsidR="00F2123B">
        <w:rPr>
          <w:sz w:val="20"/>
          <w:szCs w:val="20"/>
        </w:rPr>
        <w:t xml:space="preserve">3 </w:t>
      </w:r>
      <w:r w:rsidR="00D82BAC" w:rsidRPr="007A7D29">
        <w:rPr>
          <w:sz w:val="20"/>
          <w:szCs w:val="20"/>
        </w:rPr>
        <w:t>pendrive’ach</w:t>
      </w:r>
      <w:r w:rsidRPr="007A7D29">
        <w:rPr>
          <w:sz w:val="20"/>
          <w:szCs w:val="20"/>
        </w:rPr>
        <w:t xml:space="preserve"> </w:t>
      </w:r>
      <w:r w:rsidR="007A7D29">
        <w:rPr>
          <w:sz w:val="20"/>
          <w:szCs w:val="20"/>
        </w:rPr>
        <w:t xml:space="preserve">lub </w:t>
      </w:r>
      <w:r w:rsidR="007A7D29" w:rsidRPr="007A7D29">
        <w:rPr>
          <w:sz w:val="20"/>
          <w:szCs w:val="20"/>
        </w:rPr>
        <w:t>dyskach przenośnych</w:t>
      </w:r>
      <w:r w:rsidR="00F2123B">
        <w:rPr>
          <w:sz w:val="20"/>
          <w:szCs w:val="20"/>
        </w:rPr>
        <w:t xml:space="preserve"> w tym:</w:t>
      </w:r>
      <w:r w:rsidRPr="007A7D29">
        <w:rPr>
          <w:sz w:val="20"/>
          <w:szCs w:val="20"/>
        </w:rPr>
        <w:t xml:space="preserve"> </w:t>
      </w:r>
      <w:r w:rsidR="00F2123B">
        <w:rPr>
          <w:sz w:val="20"/>
          <w:szCs w:val="20"/>
        </w:rPr>
        <w:t>2</w:t>
      </w:r>
      <w:r w:rsidRPr="007A7D29">
        <w:rPr>
          <w:sz w:val="20"/>
          <w:szCs w:val="20"/>
        </w:rPr>
        <w:t xml:space="preserve"> egz. w wersji nieedytowalnej</w:t>
      </w:r>
      <w:r w:rsidR="00F2123B">
        <w:rPr>
          <w:sz w:val="20"/>
          <w:szCs w:val="20"/>
        </w:rPr>
        <w:t xml:space="preserve"> i </w:t>
      </w:r>
      <w:r w:rsidR="00F2123B" w:rsidRPr="007A7D29">
        <w:rPr>
          <w:sz w:val="20"/>
          <w:szCs w:val="20"/>
        </w:rPr>
        <w:t>1 egz. w wersji nieedytowalnej</w:t>
      </w:r>
      <w:r w:rsidR="00F2123B">
        <w:rPr>
          <w:sz w:val="20"/>
          <w:szCs w:val="20"/>
        </w:rPr>
        <w:t xml:space="preserve"> wraz wersją </w:t>
      </w:r>
      <w:r w:rsidR="00F2123B" w:rsidRPr="007A7D29">
        <w:rPr>
          <w:sz w:val="20"/>
          <w:szCs w:val="20"/>
        </w:rPr>
        <w:t>edytowaln</w:t>
      </w:r>
      <w:r w:rsidR="00F2123B">
        <w:rPr>
          <w:sz w:val="20"/>
          <w:szCs w:val="20"/>
        </w:rPr>
        <w:t>ą</w:t>
      </w:r>
      <w:r w:rsidRPr="007A7D29">
        <w:rPr>
          <w:sz w:val="20"/>
          <w:szCs w:val="20"/>
        </w:rPr>
        <w:t xml:space="preserve">). </w:t>
      </w:r>
    </w:p>
    <w:p w14:paraId="21E33CCD" w14:textId="77777777" w:rsidR="00E74C84" w:rsidRPr="007A7D29" w:rsidRDefault="00E74C84" w:rsidP="00F53A5E">
      <w:pPr>
        <w:pStyle w:val="Default"/>
        <w:jc w:val="both"/>
        <w:rPr>
          <w:sz w:val="20"/>
          <w:szCs w:val="20"/>
        </w:rPr>
      </w:pPr>
      <w:r w:rsidRPr="007A7D29">
        <w:rPr>
          <w:sz w:val="20"/>
          <w:szCs w:val="20"/>
        </w:rPr>
        <w:t xml:space="preserve">Wykonawca przekaże Zamawiającemu przegląd ekologiczny w wersji edytowalnej zawierający kompletny model obliczeniowy hałasu m.in. z plikami obliczeń, danymi wejściowymi i wszystkimi warstwami. </w:t>
      </w:r>
    </w:p>
    <w:p w14:paraId="33FEC0F3" w14:textId="77777777" w:rsidR="007A7D29" w:rsidRDefault="007A7D29" w:rsidP="00F53A5E">
      <w:pPr>
        <w:pStyle w:val="Default"/>
        <w:jc w:val="both"/>
        <w:rPr>
          <w:sz w:val="20"/>
          <w:szCs w:val="20"/>
        </w:rPr>
      </w:pPr>
    </w:p>
    <w:p w14:paraId="25A03986" w14:textId="5D983A3B" w:rsidR="00E74C84" w:rsidRPr="007A7D29" w:rsidRDefault="00E74C84" w:rsidP="00F53A5E">
      <w:pPr>
        <w:pStyle w:val="Default"/>
        <w:jc w:val="both"/>
        <w:rPr>
          <w:sz w:val="20"/>
          <w:szCs w:val="20"/>
        </w:rPr>
      </w:pPr>
      <w:r w:rsidRPr="007A7D29">
        <w:rPr>
          <w:sz w:val="20"/>
          <w:szCs w:val="20"/>
        </w:rPr>
        <w:t xml:space="preserve">Opracowanie w wersji elektronicznej </w:t>
      </w:r>
      <w:r w:rsidRPr="007A7D29">
        <w:rPr>
          <w:b/>
          <w:bCs/>
          <w:sz w:val="20"/>
          <w:szCs w:val="20"/>
        </w:rPr>
        <w:t>edytowalnej</w:t>
      </w:r>
      <w:r w:rsidRPr="007A7D29">
        <w:rPr>
          <w:sz w:val="20"/>
          <w:szCs w:val="20"/>
        </w:rPr>
        <w:t xml:space="preserve"> powinno być w następujących formatach danych: </w:t>
      </w:r>
    </w:p>
    <w:p w14:paraId="3302915F" w14:textId="24E2C776" w:rsidR="00E74C84" w:rsidRPr="006C2969" w:rsidRDefault="00E74C84" w:rsidP="00D02A18">
      <w:pPr>
        <w:pStyle w:val="Default"/>
        <w:numPr>
          <w:ilvl w:val="0"/>
          <w:numId w:val="22"/>
        </w:numPr>
        <w:jc w:val="both"/>
        <w:rPr>
          <w:sz w:val="20"/>
          <w:szCs w:val="20"/>
        </w:rPr>
      </w:pPr>
      <w:r w:rsidRPr="007A7D29">
        <w:rPr>
          <w:sz w:val="20"/>
          <w:szCs w:val="20"/>
        </w:rPr>
        <w:t>część tekstowa</w:t>
      </w:r>
      <w:r w:rsidR="006C2969">
        <w:rPr>
          <w:sz w:val="20"/>
          <w:szCs w:val="20"/>
        </w:rPr>
        <w:t>:</w:t>
      </w:r>
      <w:r w:rsidRPr="007A7D29">
        <w:rPr>
          <w:sz w:val="20"/>
          <w:szCs w:val="20"/>
        </w:rPr>
        <w:t xml:space="preserve"> </w:t>
      </w:r>
      <w:r w:rsidRPr="006C2969">
        <w:rPr>
          <w:sz w:val="20"/>
          <w:szCs w:val="20"/>
        </w:rPr>
        <w:t xml:space="preserve"> zgodna z Microsoft Word</w:t>
      </w:r>
      <w:r w:rsidR="006C2969">
        <w:rPr>
          <w:sz w:val="20"/>
          <w:szCs w:val="20"/>
        </w:rPr>
        <w:t>;</w:t>
      </w:r>
    </w:p>
    <w:p w14:paraId="19B66BD6" w14:textId="408F46E2" w:rsidR="00E74C84" w:rsidRPr="006C2969" w:rsidRDefault="00E74C84" w:rsidP="00D02A18">
      <w:pPr>
        <w:pStyle w:val="Default"/>
        <w:numPr>
          <w:ilvl w:val="0"/>
          <w:numId w:val="21"/>
        </w:numPr>
        <w:jc w:val="both"/>
        <w:rPr>
          <w:sz w:val="20"/>
          <w:szCs w:val="20"/>
        </w:rPr>
      </w:pPr>
      <w:r w:rsidRPr="006C2969">
        <w:rPr>
          <w:sz w:val="20"/>
          <w:szCs w:val="20"/>
        </w:rPr>
        <w:t xml:space="preserve">rysunki: *shp; </w:t>
      </w:r>
    </w:p>
    <w:p w14:paraId="53E0B238" w14:textId="1293F4A1" w:rsidR="00E74C84" w:rsidRPr="006C2969" w:rsidRDefault="00E74C84" w:rsidP="00D02A18">
      <w:pPr>
        <w:pStyle w:val="Default"/>
        <w:numPr>
          <w:ilvl w:val="0"/>
          <w:numId w:val="21"/>
        </w:numPr>
        <w:jc w:val="both"/>
        <w:rPr>
          <w:sz w:val="20"/>
          <w:szCs w:val="20"/>
        </w:rPr>
      </w:pPr>
      <w:r w:rsidRPr="006C2969">
        <w:rPr>
          <w:sz w:val="20"/>
          <w:szCs w:val="20"/>
        </w:rPr>
        <w:t xml:space="preserve">pliki graficzne (fotografie): *tif 24-bit, w rozdzielczości nie mniejszej niż 300 dpi. </w:t>
      </w:r>
    </w:p>
    <w:p w14:paraId="271CD601" w14:textId="5DC56ADD" w:rsidR="00E74C84" w:rsidRPr="006C2969" w:rsidRDefault="00E74C84" w:rsidP="00D02A18">
      <w:pPr>
        <w:pStyle w:val="Default"/>
        <w:numPr>
          <w:ilvl w:val="0"/>
          <w:numId w:val="21"/>
        </w:numPr>
        <w:jc w:val="both"/>
        <w:rPr>
          <w:sz w:val="20"/>
          <w:szCs w:val="20"/>
        </w:rPr>
      </w:pPr>
      <w:r w:rsidRPr="006C2969">
        <w:rPr>
          <w:sz w:val="20"/>
          <w:szCs w:val="20"/>
        </w:rPr>
        <w:t>tabele, kosztorysy, itp.</w:t>
      </w:r>
      <w:r w:rsidR="006C2969" w:rsidRPr="006C2969">
        <w:rPr>
          <w:sz w:val="20"/>
          <w:szCs w:val="20"/>
        </w:rPr>
        <w:t xml:space="preserve">: </w:t>
      </w:r>
      <w:r w:rsidRPr="006C2969">
        <w:rPr>
          <w:sz w:val="20"/>
          <w:szCs w:val="20"/>
        </w:rPr>
        <w:t xml:space="preserve">zgodne z Microsoft Excel </w:t>
      </w:r>
    </w:p>
    <w:p w14:paraId="04F433A3" w14:textId="0248FC09" w:rsidR="00E74C84" w:rsidRPr="006C2969" w:rsidRDefault="00E74C84" w:rsidP="00D02A18">
      <w:pPr>
        <w:pStyle w:val="Default"/>
        <w:numPr>
          <w:ilvl w:val="0"/>
          <w:numId w:val="21"/>
        </w:numPr>
        <w:jc w:val="both"/>
        <w:rPr>
          <w:sz w:val="20"/>
          <w:szCs w:val="20"/>
        </w:rPr>
      </w:pPr>
      <w:r w:rsidRPr="006C2969">
        <w:rPr>
          <w:sz w:val="20"/>
          <w:szCs w:val="20"/>
        </w:rPr>
        <w:t>część tekstowa</w:t>
      </w:r>
      <w:r w:rsidR="006C2969" w:rsidRPr="006C2969">
        <w:rPr>
          <w:sz w:val="20"/>
          <w:szCs w:val="20"/>
        </w:rPr>
        <w:t xml:space="preserve">: </w:t>
      </w:r>
      <w:r w:rsidRPr="006C2969">
        <w:rPr>
          <w:sz w:val="20"/>
          <w:szCs w:val="20"/>
        </w:rPr>
        <w:t>zgodna z Microsoft Word</w:t>
      </w:r>
      <w:r w:rsidR="00A509F5">
        <w:rPr>
          <w:sz w:val="20"/>
          <w:szCs w:val="20"/>
        </w:rPr>
        <w:t>.</w:t>
      </w:r>
      <w:r w:rsidRPr="006C2969">
        <w:rPr>
          <w:sz w:val="20"/>
          <w:szCs w:val="20"/>
        </w:rPr>
        <w:t xml:space="preserve"> </w:t>
      </w:r>
    </w:p>
    <w:p w14:paraId="73B9BA39" w14:textId="77777777" w:rsidR="007A7D29" w:rsidRDefault="007A7D29" w:rsidP="00F53A5E">
      <w:pPr>
        <w:pStyle w:val="Default"/>
        <w:jc w:val="both"/>
        <w:rPr>
          <w:sz w:val="20"/>
          <w:szCs w:val="20"/>
        </w:rPr>
      </w:pPr>
    </w:p>
    <w:p w14:paraId="276DAE23" w14:textId="4F3D0A1C" w:rsidR="00E74C84" w:rsidRPr="006C2969" w:rsidRDefault="00E74C84" w:rsidP="00F53A5E">
      <w:pPr>
        <w:pStyle w:val="Default"/>
        <w:jc w:val="both"/>
        <w:rPr>
          <w:sz w:val="20"/>
          <w:szCs w:val="20"/>
        </w:rPr>
      </w:pPr>
      <w:r w:rsidRPr="006C2969">
        <w:rPr>
          <w:sz w:val="20"/>
          <w:szCs w:val="20"/>
        </w:rPr>
        <w:t xml:space="preserve">Opracowanie w wersji </w:t>
      </w:r>
      <w:r w:rsidRPr="006C2969">
        <w:rPr>
          <w:b/>
          <w:bCs/>
          <w:sz w:val="20"/>
          <w:szCs w:val="20"/>
        </w:rPr>
        <w:t>nieedytowalnej</w:t>
      </w:r>
      <w:r w:rsidRPr="006C2969">
        <w:rPr>
          <w:sz w:val="20"/>
          <w:szCs w:val="20"/>
        </w:rPr>
        <w:t xml:space="preserve"> powinno być w następujących formatach danych: </w:t>
      </w:r>
    </w:p>
    <w:p w14:paraId="5D717671" w14:textId="16AED260" w:rsidR="00E74C84" w:rsidRPr="00D02A18" w:rsidRDefault="00E74C84" w:rsidP="00D02A18">
      <w:pPr>
        <w:pStyle w:val="Default"/>
        <w:numPr>
          <w:ilvl w:val="0"/>
          <w:numId w:val="20"/>
        </w:numPr>
        <w:jc w:val="both"/>
        <w:rPr>
          <w:sz w:val="20"/>
          <w:szCs w:val="20"/>
        </w:rPr>
      </w:pPr>
      <w:r w:rsidRPr="00D02A18">
        <w:rPr>
          <w:sz w:val="20"/>
          <w:szCs w:val="20"/>
        </w:rPr>
        <w:t>część tekstowa</w:t>
      </w:r>
      <w:r w:rsidR="00D02A18" w:rsidRPr="00D02A18">
        <w:rPr>
          <w:sz w:val="20"/>
          <w:szCs w:val="20"/>
        </w:rPr>
        <w:t xml:space="preserve">: </w:t>
      </w:r>
      <w:r w:rsidRPr="00D02A18">
        <w:rPr>
          <w:sz w:val="20"/>
          <w:szCs w:val="20"/>
        </w:rPr>
        <w:t>*pdf</w:t>
      </w:r>
      <w:r w:rsidR="00D02A18">
        <w:rPr>
          <w:sz w:val="20"/>
          <w:szCs w:val="20"/>
        </w:rPr>
        <w:t>;</w:t>
      </w:r>
      <w:r w:rsidRPr="00D02A18">
        <w:rPr>
          <w:sz w:val="20"/>
          <w:szCs w:val="20"/>
        </w:rPr>
        <w:t xml:space="preserve"> </w:t>
      </w:r>
    </w:p>
    <w:p w14:paraId="0FFAC6F0" w14:textId="787A9FD9" w:rsidR="00E74C84" w:rsidRPr="00D02A18" w:rsidRDefault="00E74C84" w:rsidP="00D02A18">
      <w:pPr>
        <w:pStyle w:val="Default"/>
        <w:numPr>
          <w:ilvl w:val="0"/>
          <w:numId w:val="20"/>
        </w:numPr>
        <w:jc w:val="both"/>
        <w:rPr>
          <w:sz w:val="20"/>
          <w:szCs w:val="20"/>
        </w:rPr>
      </w:pPr>
      <w:r w:rsidRPr="00D02A18">
        <w:rPr>
          <w:sz w:val="20"/>
          <w:szCs w:val="20"/>
        </w:rPr>
        <w:t>rysunki: *pdf</w:t>
      </w:r>
      <w:r w:rsidR="00D02A18">
        <w:rPr>
          <w:sz w:val="20"/>
          <w:szCs w:val="20"/>
        </w:rPr>
        <w:t>;</w:t>
      </w:r>
      <w:r w:rsidRPr="00D02A18">
        <w:rPr>
          <w:sz w:val="20"/>
          <w:szCs w:val="20"/>
        </w:rPr>
        <w:t xml:space="preserve"> </w:t>
      </w:r>
    </w:p>
    <w:p w14:paraId="21B5C5D1" w14:textId="68165A22" w:rsidR="00E74C84" w:rsidRPr="00D02A18" w:rsidRDefault="00E74C84" w:rsidP="00D02A18">
      <w:pPr>
        <w:pStyle w:val="Default"/>
        <w:numPr>
          <w:ilvl w:val="0"/>
          <w:numId w:val="20"/>
        </w:numPr>
        <w:jc w:val="both"/>
        <w:rPr>
          <w:sz w:val="20"/>
          <w:szCs w:val="20"/>
        </w:rPr>
      </w:pPr>
      <w:r w:rsidRPr="00D02A18">
        <w:rPr>
          <w:sz w:val="20"/>
          <w:szCs w:val="20"/>
        </w:rPr>
        <w:t xml:space="preserve">pliki graficzne (fotografie): *tif 24-bit, w rozdzielczości nie mniejszej niż 300 dpi. </w:t>
      </w:r>
    </w:p>
    <w:p w14:paraId="2A3CC55B" w14:textId="4B8F1C5B" w:rsidR="00E74C84" w:rsidRDefault="00E74C84" w:rsidP="00D02A18">
      <w:pPr>
        <w:pStyle w:val="Default"/>
        <w:numPr>
          <w:ilvl w:val="0"/>
          <w:numId w:val="20"/>
        </w:numPr>
        <w:jc w:val="both"/>
        <w:rPr>
          <w:sz w:val="20"/>
          <w:szCs w:val="20"/>
        </w:rPr>
      </w:pPr>
      <w:r w:rsidRPr="00D02A18">
        <w:rPr>
          <w:sz w:val="20"/>
          <w:szCs w:val="20"/>
        </w:rPr>
        <w:t>tabele, kosztorysy, itp.</w:t>
      </w:r>
      <w:r w:rsidR="00D02A18" w:rsidRPr="00D02A18">
        <w:rPr>
          <w:sz w:val="20"/>
          <w:szCs w:val="20"/>
        </w:rPr>
        <w:t xml:space="preserve">: </w:t>
      </w:r>
      <w:r w:rsidRPr="00D02A18">
        <w:rPr>
          <w:sz w:val="20"/>
          <w:szCs w:val="20"/>
        </w:rPr>
        <w:t xml:space="preserve">*pdf </w:t>
      </w:r>
      <w:r w:rsidR="00D02A18">
        <w:rPr>
          <w:sz w:val="20"/>
          <w:szCs w:val="20"/>
        </w:rPr>
        <w:t>;</w:t>
      </w:r>
    </w:p>
    <w:p w14:paraId="6221FBF6" w14:textId="269ED88F" w:rsidR="00E74C84" w:rsidRPr="00D02A18" w:rsidRDefault="00E74C84" w:rsidP="00D02A18">
      <w:pPr>
        <w:pStyle w:val="Default"/>
        <w:numPr>
          <w:ilvl w:val="0"/>
          <w:numId w:val="20"/>
        </w:numPr>
        <w:jc w:val="both"/>
        <w:rPr>
          <w:sz w:val="20"/>
          <w:szCs w:val="20"/>
        </w:rPr>
      </w:pPr>
      <w:r w:rsidRPr="00D02A18">
        <w:rPr>
          <w:sz w:val="20"/>
          <w:szCs w:val="20"/>
        </w:rPr>
        <w:t>część tekstowa</w:t>
      </w:r>
      <w:r w:rsidR="00D02A18" w:rsidRPr="00D02A18">
        <w:rPr>
          <w:sz w:val="20"/>
          <w:szCs w:val="20"/>
        </w:rPr>
        <w:t xml:space="preserve">: </w:t>
      </w:r>
      <w:r w:rsidRPr="00D02A18">
        <w:rPr>
          <w:sz w:val="20"/>
          <w:szCs w:val="20"/>
        </w:rPr>
        <w:t>*pdf</w:t>
      </w:r>
      <w:r w:rsidR="00D02A18">
        <w:rPr>
          <w:sz w:val="20"/>
          <w:szCs w:val="20"/>
        </w:rPr>
        <w:t>.</w:t>
      </w:r>
      <w:r w:rsidRPr="00D02A18">
        <w:rPr>
          <w:sz w:val="20"/>
          <w:szCs w:val="20"/>
        </w:rPr>
        <w:t xml:space="preserve"> </w:t>
      </w:r>
    </w:p>
    <w:p w14:paraId="303A90A5" w14:textId="51CBE0A2" w:rsidR="002C3575" w:rsidRPr="00336F26" w:rsidRDefault="002C3575" w:rsidP="00F53A5E">
      <w:pPr>
        <w:pStyle w:val="Default"/>
        <w:jc w:val="both"/>
        <w:rPr>
          <w:sz w:val="20"/>
          <w:szCs w:val="20"/>
          <w:highlight w:val="yellow"/>
        </w:rPr>
      </w:pPr>
    </w:p>
    <w:p w14:paraId="157586C3" w14:textId="5B0C25A0" w:rsidR="002C3575" w:rsidRPr="00E05A39" w:rsidRDefault="002C3575" w:rsidP="00F53A5E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>Wykonawca przedstawi opracowanie pn. Wstępna analiza możliwości technicznych wprowadzenia proponowanych zabezpieczeń w wersji elektronicznej</w:t>
      </w:r>
      <w:r w:rsidR="0050101A">
        <w:rPr>
          <w:sz w:val="20"/>
          <w:szCs w:val="20"/>
        </w:rPr>
        <w:t>.</w:t>
      </w:r>
      <w:r w:rsidRPr="00E05A39">
        <w:rPr>
          <w:sz w:val="20"/>
          <w:szCs w:val="20"/>
        </w:rPr>
        <w:t xml:space="preserve"> </w:t>
      </w:r>
    </w:p>
    <w:p w14:paraId="4CCBF44B" w14:textId="5BA81B5F" w:rsidR="00E74C84" w:rsidRPr="00E05A39" w:rsidRDefault="00E74C84" w:rsidP="00F53A5E">
      <w:pPr>
        <w:pStyle w:val="Default"/>
        <w:jc w:val="both"/>
        <w:rPr>
          <w:sz w:val="20"/>
          <w:szCs w:val="20"/>
        </w:rPr>
      </w:pPr>
      <w:r w:rsidRPr="00E05A39">
        <w:rPr>
          <w:sz w:val="20"/>
          <w:szCs w:val="20"/>
        </w:rPr>
        <w:t xml:space="preserve">Wersja elektroniczna dokumentacji ma być zgodna z wersją papierową oraz przekazana na </w:t>
      </w:r>
      <w:r w:rsidR="00E05A39" w:rsidRPr="00E05A39">
        <w:rPr>
          <w:sz w:val="20"/>
          <w:szCs w:val="20"/>
        </w:rPr>
        <w:t>elektronicznym nośniku danych</w:t>
      </w:r>
      <w:r w:rsidRPr="00E05A39">
        <w:rPr>
          <w:sz w:val="20"/>
          <w:szCs w:val="20"/>
        </w:rPr>
        <w:t xml:space="preserve">, opakowanej i opisanej. </w:t>
      </w:r>
    </w:p>
    <w:p w14:paraId="4767B89D" w14:textId="77777777" w:rsidR="00E74C84" w:rsidRPr="0050101A" w:rsidRDefault="00E74C84" w:rsidP="00F53A5E">
      <w:pPr>
        <w:pStyle w:val="Default"/>
        <w:jc w:val="both"/>
        <w:rPr>
          <w:sz w:val="20"/>
          <w:szCs w:val="20"/>
        </w:rPr>
      </w:pPr>
      <w:r w:rsidRPr="0050101A">
        <w:rPr>
          <w:sz w:val="20"/>
          <w:szCs w:val="20"/>
        </w:rPr>
        <w:t xml:space="preserve">Zamawiający sprawdza przedłożone opracowanie </w:t>
      </w:r>
      <w:r w:rsidRPr="0050101A">
        <w:rPr>
          <w:b/>
          <w:bCs/>
          <w:sz w:val="20"/>
          <w:szCs w:val="20"/>
        </w:rPr>
        <w:t xml:space="preserve">w ciągu 21 dni licząc od dnia otrzymania. </w:t>
      </w:r>
    </w:p>
    <w:p w14:paraId="712230EE" w14:textId="2462A308" w:rsidR="00814D67" w:rsidRDefault="00E74C84" w:rsidP="00F53A5E">
      <w:pPr>
        <w:jc w:val="both"/>
        <w:rPr>
          <w:rFonts w:ascii="Verdana" w:hAnsi="Verdana"/>
          <w:b/>
          <w:bCs/>
          <w:sz w:val="20"/>
          <w:szCs w:val="20"/>
        </w:rPr>
      </w:pPr>
      <w:r w:rsidRPr="0050101A">
        <w:rPr>
          <w:rFonts w:ascii="Verdana" w:hAnsi="Verdana"/>
          <w:b/>
          <w:bCs/>
          <w:sz w:val="20"/>
          <w:szCs w:val="20"/>
        </w:rPr>
        <w:t>Ostateczne rozliczenie opracowa</w:t>
      </w:r>
      <w:r w:rsidR="000409FF" w:rsidRPr="0050101A">
        <w:rPr>
          <w:rFonts w:ascii="Verdana" w:hAnsi="Verdana"/>
          <w:b/>
          <w:bCs/>
          <w:sz w:val="20"/>
          <w:szCs w:val="20"/>
        </w:rPr>
        <w:t>nia</w:t>
      </w:r>
      <w:r w:rsidRPr="0050101A">
        <w:rPr>
          <w:rFonts w:ascii="Verdana" w:hAnsi="Verdana"/>
          <w:b/>
          <w:bCs/>
          <w:sz w:val="20"/>
          <w:szCs w:val="20"/>
        </w:rPr>
        <w:t xml:space="preserve"> objęt</w:t>
      </w:r>
      <w:r w:rsidR="000409FF" w:rsidRPr="0050101A">
        <w:rPr>
          <w:rFonts w:ascii="Verdana" w:hAnsi="Verdana"/>
          <w:b/>
          <w:bCs/>
          <w:sz w:val="20"/>
          <w:szCs w:val="20"/>
        </w:rPr>
        <w:t>e</w:t>
      </w:r>
      <w:r w:rsidRPr="0050101A">
        <w:rPr>
          <w:rFonts w:ascii="Verdana" w:hAnsi="Verdana"/>
          <w:b/>
          <w:bCs/>
          <w:sz w:val="20"/>
          <w:szCs w:val="20"/>
        </w:rPr>
        <w:t xml:space="preserve"> niniejszym zamówieniem będzie możliwe po uzyskaniu akceptacji wykonania przedmiotu umowy przez Zamawiającego.</w:t>
      </w:r>
    </w:p>
    <w:p w14:paraId="7715320F" w14:textId="032E6695" w:rsidR="00B0606E" w:rsidRDefault="00B0606E" w:rsidP="00F53A5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BDC53D1" w14:textId="77777777" w:rsidR="00B0606E" w:rsidRDefault="00B0606E" w:rsidP="00F53A5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262222CB" w14:textId="7600C398" w:rsidR="00B0606E" w:rsidRDefault="00B0606E" w:rsidP="00F53A5E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Załączniki do OPZ:</w:t>
      </w:r>
    </w:p>
    <w:p w14:paraId="4A7FAEDF" w14:textId="3D926276" w:rsidR="00B0606E" w:rsidRPr="00B0606E" w:rsidRDefault="00B0606E" w:rsidP="00F53A5E">
      <w:pPr>
        <w:jc w:val="both"/>
        <w:rPr>
          <w:rFonts w:ascii="Verdana" w:hAnsi="Verdana"/>
          <w:sz w:val="20"/>
          <w:szCs w:val="20"/>
        </w:rPr>
      </w:pPr>
      <w:r w:rsidRPr="00B0606E">
        <w:rPr>
          <w:rFonts w:ascii="Verdana" w:hAnsi="Verdana"/>
          <w:sz w:val="20"/>
          <w:szCs w:val="20"/>
        </w:rPr>
        <w:t>Decyzja Starosty Tomaszowskiego dnia 9 lipca 2025 r. znak ZRO.604.22.2025</w:t>
      </w:r>
    </w:p>
    <w:sectPr w:rsidR="00B0606E" w:rsidRPr="00B060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173E6"/>
    <w:multiLevelType w:val="hybridMultilevel"/>
    <w:tmpl w:val="068EB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E524D"/>
    <w:multiLevelType w:val="hybridMultilevel"/>
    <w:tmpl w:val="9D540EA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4BB006D"/>
    <w:multiLevelType w:val="hybridMultilevel"/>
    <w:tmpl w:val="2DB0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F0166"/>
    <w:multiLevelType w:val="hybridMultilevel"/>
    <w:tmpl w:val="83C80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21E41"/>
    <w:multiLevelType w:val="hybridMultilevel"/>
    <w:tmpl w:val="D01C7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822ED"/>
    <w:multiLevelType w:val="hybridMultilevel"/>
    <w:tmpl w:val="4150F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F0593"/>
    <w:multiLevelType w:val="hybridMultilevel"/>
    <w:tmpl w:val="2EF25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50184"/>
    <w:multiLevelType w:val="hybridMultilevel"/>
    <w:tmpl w:val="89EA4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878EC"/>
    <w:multiLevelType w:val="hybridMultilevel"/>
    <w:tmpl w:val="7E7CC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070AB"/>
    <w:multiLevelType w:val="hybridMultilevel"/>
    <w:tmpl w:val="C5ACE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F4B99"/>
    <w:multiLevelType w:val="hybridMultilevel"/>
    <w:tmpl w:val="D9089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96228"/>
    <w:multiLevelType w:val="hybridMultilevel"/>
    <w:tmpl w:val="A5A40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011EB"/>
    <w:multiLevelType w:val="hybridMultilevel"/>
    <w:tmpl w:val="4DE0E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173A8"/>
    <w:multiLevelType w:val="hybridMultilevel"/>
    <w:tmpl w:val="A7CE26C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43DA517C"/>
    <w:multiLevelType w:val="hybridMultilevel"/>
    <w:tmpl w:val="D194D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15A68"/>
    <w:multiLevelType w:val="hybridMultilevel"/>
    <w:tmpl w:val="45EE1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B59AE"/>
    <w:multiLevelType w:val="hybridMultilevel"/>
    <w:tmpl w:val="856C2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11427"/>
    <w:multiLevelType w:val="hybridMultilevel"/>
    <w:tmpl w:val="C4D47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94EAF"/>
    <w:multiLevelType w:val="hybridMultilevel"/>
    <w:tmpl w:val="867E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856DE"/>
    <w:multiLevelType w:val="hybridMultilevel"/>
    <w:tmpl w:val="70502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5621E"/>
    <w:multiLevelType w:val="hybridMultilevel"/>
    <w:tmpl w:val="C8A84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93618"/>
    <w:multiLevelType w:val="hybridMultilevel"/>
    <w:tmpl w:val="6AA83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21"/>
  </w:num>
  <w:num w:numId="5">
    <w:abstractNumId w:val="14"/>
  </w:num>
  <w:num w:numId="6">
    <w:abstractNumId w:val="20"/>
  </w:num>
  <w:num w:numId="7">
    <w:abstractNumId w:val="10"/>
  </w:num>
  <w:num w:numId="8">
    <w:abstractNumId w:val="19"/>
  </w:num>
  <w:num w:numId="9">
    <w:abstractNumId w:val="17"/>
  </w:num>
  <w:num w:numId="10">
    <w:abstractNumId w:val="12"/>
  </w:num>
  <w:num w:numId="11">
    <w:abstractNumId w:val="1"/>
  </w:num>
  <w:num w:numId="12">
    <w:abstractNumId w:val="13"/>
  </w:num>
  <w:num w:numId="13">
    <w:abstractNumId w:val="9"/>
  </w:num>
  <w:num w:numId="14">
    <w:abstractNumId w:val="8"/>
  </w:num>
  <w:num w:numId="15">
    <w:abstractNumId w:val="2"/>
  </w:num>
  <w:num w:numId="16">
    <w:abstractNumId w:val="16"/>
  </w:num>
  <w:num w:numId="17">
    <w:abstractNumId w:val="3"/>
  </w:num>
  <w:num w:numId="18">
    <w:abstractNumId w:val="0"/>
  </w:num>
  <w:num w:numId="19">
    <w:abstractNumId w:val="4"/>
  </w:num>
  <w:num w:numId="20">
    <w:abstractNumId w:val="11"/>
  </w:num>
  <w:num w:numId="21">
    <w:abstractNumId w:val="5"/>
  </w:num>
  <w:num w:numId="22">
    <w:abstractNumId w:val="18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lczarek Szymon">
    <w15:presenceInfo w15:providerId="AD" w15:userId="S::smilczarek@gddkia.gov.pl::217bc616-5115-4391-85cd-48ee229c478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C84"/>
    <w:rsid w:val="00031E29"/>
    <w:rsid w:val="000409FF"/>
    <w:rsid w:val="00041425"/>
    <w:rsid w:val="00047182"/>
    <w:rsid w:val="00056B54"/>
    <w:rsid w:val="0009678E"/>
    <w:rsid w:val="000B1CE5"/>
    <w:rsid w:val="000B37AC"/>
    <w:rsid w:val="000D1AC3"/>
    <w:rsid w:val="000D7AF3"/>
    <w:rsid w:val="000F0B35"/>
    <w:rsid w:val="001212D4"/>
    <w:rsid w:val="00136941"/>
    <w:rsid w:val="001464BD"/>
    <w:rsid w:val="001632C7"/>
    <w:rsid w:val="001B3070"/>
    <w:rsid w:val="001B54DD"/>
    <w:rsid w:val="00214E4A"/>
    <w:rsid w:val="00226EC8"/>
    <w:rsid w:val="00253DFC"/>
    <w:rsid w:val="0025604F"/>
    <w:rsid w:val="002621C9"/>
    <w:rsid w:val="0026599F"/>
    <w:rsid w:val="002962AC"/>
    <w:rsid w:val="00296519"/>
    <w:rsid w:val="002C3575"/>
    <w:rsid w:val="002C3A87"/>
    <w:rsid w:val="002E2C21"/>
    <w:rsid w:val="002E51B5"/>
    <w:rsid w:val="002E7753"/>
    <w:rsid w:val="00303A49"/>
    <w:rsid w:val="00314C92"/>
    <w:rsid w:val="0032064F"/>
    <w:rsid w:val="00336F26"/>
    <w:rsid w:val="0035350C"/>
    <w:rsid w:val="00376E9B"/>
    <w:rsid w:val="003B48A3"/>
    <w:rsid w:val="00474582"/>
    <w:rsid w:val="004D6DBA"/>
    <w:rsid w:val="0050101A"/>
    <w:rsid w:val="0051132E"/>
    <w:rsid w:val="00523A18"/>
    <w:rsid w:val="005C713A"/>
    <w:rsid w:val="00605F20"/>
    <w:rsid w:val="00624733"/>
    <w:rsid w:val="00641D0A"/>
    <w:rsid w:val="00652C73"/>
    <w:rsid w:val="0068065F"/>
    <w:rsid w:val="00685A99"/>
    <w:rsid w:val="006B10FF"/>
    <w:rsid w:val="006C2969"/>
    <w:rsid w:val="006C385F"/>
    <w:rsid w:val="007178EE"/>
    <w:rsid w:val="00736DF9"/>
    <w:rsid w:val="00754566"/>
    <w:rsid w:val="00774E99"/>
    <w:rsid w:val="0078355F"/>
    <w:rsid w:val="007A7D29"/>
    <w:rsid w:val="007C3649"/>
    <w:rsid w:val="007D2B16"/>
    <w:rsid w:val="007D4B18"/>
    <w:rsid w:val="00855107"/>
    <w:rsid w:val="00877B84"/>
    <w:rsid w:val="008B22BD"/>
    <w:rsid w:val="008D1CF1"/>
    <w:rsid w:val="008D2525"/>
    <w:rsid w:val="008E75AE"/>
    <w:rsid w:val="009018E9"/>
    <w:rsid w:val="009472CF"/>
    <w:rsid w:val="00954E10"/>
    <w:rsid w:val="009E4E29"/>
    <w:rsid w:val="00A156FE"/>
    <w:rsid w:val="00A20F46"/>
    <w:rsid w:val="00A421F3"/>
    <w:rsid w:val="00A509F5"/>
    <w:rsid w:val="00B0606E"/>
    <w:rsid w:val="00B10C36"/>
    <w:rsid w:val="00B12715"/>
    <w:rsid w:val="00B71D6B"/>
    <w:rsid w:val="00B748AF"/>
    <w:rsid w:val="00B86E20"/>
    <w:rsid w:val="00BB1A38"/>
    <w:rsid w:val="00BC2092"/>
    <w:rsid w:val="00C10FDC"/>
    <w:rsid w:val="00C156B7"/>
    <w:rsid w:val="00C22B6B"/>
    <w:rsid w:val="00C328C3"/>
    <w:rsid w:val="00C51BE7"/>
    <w:rsid w:val="00C91347"/>
    <w:rsid w:val="00CE655F"/>
    <w:rsid w:val="00CF268D"/>
    <w:rsid w:val="00CF7DCC"/>
    <w:rsid w:val="00D02A18"/>
    <w:rsid w:val="00D162F3"/>
    <w:rsid w:val="00D22A86"/>
    <w:rsid w:val="00D35725"/>
    <w:rsid w:val="00D82BAC"/>
    <w:rsid w:val="00D9724E"/>
    <w:rsid w:val="00DF45EA"/>
    <w:rsid w:val="00E05A39"/>
    <w:rsid w:val="00E236F4"/>
    <w:rsid w:val="00E66B44"/>
    <w:rsid w:val="00E74C84"/>
    <w:rsid w:val="00EB50F5"/>
    <w:rsid w:val="00EE2316"/>
    <w:rsid w:val="00F02037"/>
    <w:rsid w:val="00F2123B"/>
    <w:rsid w:val="00F53A5E"/>
    <w:rsid w:val="00F7741C"/>
    <w:rsid w:val="00FC29C7"/>
    <w:rsid w:val="00FC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5DEE"/>
  <w15:chartTrackingRefBased/>
  <w15:docId w15:val="{A0B80CE0-8783-4C77-A38C-945FFEA9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4C8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09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328C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8C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2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8C3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8C3"/>
    <w:rPr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954E10"/>
    <w:rPr>
      <w:rFonts w:ascii="Calibri" w:eastAsia="Calibri" w:hAnsi="Calibri" w:cs="Calibri"/>
    </w:rPr>
  </w:style>
  <w:style w:type="paragraph" w:styleId="Bezodstpw">
    <w:name w:val="No Spacing"/>
    <w:link w:val="BezodstpwZnak"/>
    <w:uiPriority w:val="1"/>
    <w:qFormat/>
    <w:rsid w:val="00954E10"/>
    <w:pPr>
      <w:spacing w:after="0" w:line="240" w:lineRule="auto"/>
    </w:pPr>
    <w:rPr>
      <w:rFonts w:ascii="Calibri" w:eastAsia="Calibri" w:hAnsi="Calibri" w:cs="Calibri"/>
    </w:rPr>
  </w:style>
  <w:style w:type="paragraph" w:customStyle="1" w:styleId="Wyliczenia">
    <w:name w:val="Wyliczenia"/>
    <w:basedOn w:val="Tekstpodstawowy"/>
    <w:rsid w:val="00954E10"/>
    <w:pPr>
      <w:tabs>
        <w:tab w:val="num" w:pos="720"/>
      </w:tabs>
      <w:ind w:left="720" w:hanging="36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E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E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4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6384</Words>
  <Characters>38306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Skowron Aleksandra</dc:creator>
  <cp:keywords/>
  <dc:description/>
  <cp:lastModifiedBy>Milczarek Szymon</cp:lastModifiedBy>
  <cp:revision>36</cp:revision>
  <dcterms:created xsi:type="dcterms:W3CDTF">2024-02-08T11:03:00Z</dcterms:created>
  <dcterms:modified xsi:type="dcterms:W3CDTF">2025-10-07T06:39:00Z</dcterms:modified>
</cp:coreProperties>
</file>